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03837" w14:textId="7E488C6D" w:rsidR="00E53AE5" w:rsidRPr="000E5B88" w:rsidRDefault="0017580B" w:rsidP="006054B5">
      <w:pPr>
        <w:pStyle w:val="Heading2"/>
        <w:jc w:val="center"/>
        <w:rPr>
          <w:rFonts w:ascii="Poppins" w:hAnsi="Poppins" w:cs="Poppins"/>
          <w:b w:val="0"/>
          <w:bCs w:val="0"/>
          <w:color w:val="793763" w:themeColor="text2"/>
          <w:sz w:val="36"/>
          <w:szCs w:val="36"/>
        </w:rPr>
      </w:pPr>
      <w:r>
        <w:rPr>
          <w:rFonts w:ascii="Poppins" w:hAnsi="Poppins" w:cs="Poppins"/>
          <w:b w:val="0"/>
          <w:bCs w:val="0"/>
          <w:color w:val="793763" w:themeColor="text2"/>
          <w:sz w:val="36"/>
          <w:szCs w:val="36"/>
        </w:rPr>
        <w:t>Demand Control Rotation Protocol</w:t>
      </w:r>
      <w:r w:rsidR="00EB5243">
        <w:rPr>
          <w:rFonts w:ascii="Poppins" w:hAnsi="Poppins" w:cs="Poppins"/>
          <w:b w:val="0"/>
          <w:bCs w:val="0"/>
          <w:color w:val="793763" w:themeColor="text2"/>
          <w:sz w:val="36"/>
          <w:szCs w:val="36"/>
        </w:rPr>
        <w:t xml:space="preserve"> </w:t>
      </w:r>
      <w:ins w:id="0" w:author="Rebecca Scott [NESO]" w:date="2025-06-30T12:24:00Z" w16du:dateUtc="2025-06-30T11:24:00Z">
        <w:r w:rsidR="00C371CF">
          <w:rPr>
            <w:rFonts w:ascii="Poppins" w:hAnsi="Poppins" w:cs="Poppins"/>
            <w:b w:val="0"/>
            <w:bCs w:val="0"/>
            <w:color w:val="793763" w:themeColor="text2"/>
            <w:sz w:val="36"/>
            <w:szCs w:val="36"/>
          </w:rPr>
          <w:t>Summary</w:t>
        </w:r>
      </w:ins>
      <w:commentRangeStart w:id="1"/>
      <w:del w:id="2" w:author="Rebecca Scott [NESO]" w:date="2025-06-30T12:24:00Z" w16du:dateUtc="2025-06-30T11:24:00Z">
        <w:r w:rsidR="00EB5243" w:rsidDel="00C371CF">
          <w:rPr>
            <w:rFonts w:ascii="Poppins" w:hAnsi="Poppins" w:cs="Poppins"/>
            <w:b w:val="0"/>
            <w:bCs w:val="0"/>
            <w:color w:val="793763" w:themeColor="text2"/>
            <w:sz w:val="36"/>
            <w:szCs w:val="36"/>
          </w:rPr>
          <w:delText>Overview</w:delText>
        </w:r>
      </w:del>
      <w:commentRangeEnd w:id="1"/>
      <w:r w:rsidR="005B739A" w:rsidRPr="000E5B88">
        <w:rPr>
          <w:rStyle w:val="CommentReference"/>
          <w:rFonts w:ascii="Poppins" w:hAnsi="Poppins" w:cs="Poppins"/>
          <w:b w:val="0"/>
          <w:bCs w:val="0"/>
          <w:color w:val="793763" w:themeColor="text2"/>
          <w:sz w:val="36"/>
          <w:szCs w:val="36"/>
        </w:rPr>
        <w:commentReference w:id="1"/>
      </w:r>
    </w:p>
    <w:p w14:paraId="7073BE8F" w14:textId="6CAF1D19" w:rsidR="006054B5" w:rsidRPr="006477AE" w:rsidRDefault="006054B5" w:rsidP="003C7AA5">
      <w:pPr>
        <w:pStyle w:val="GraphicCopy"/>
        <w:rPr>
          <w:rFonts w:ascii="Poppins" w:hAnsi="Poppins" w:cs="Poppins"/>
          <w:color w:val="3E0630" w:themeColor="background1"/>
        </w:rPr>
      </w:pPr>
      <w:r w:rsidRPr="006477AE">
        <w:rPr>
          <w:rFonts w:ascii="Poppins" w:hAnsi="Poppins" w:cs="Poppins"/>
          <w:color w:val="3E0630" w:themeColor="background1"/>
        </w:rPr>
        <w:t xml:space="preserve">Latest Version: </w:t>
      </w:r>
      <w:del w:id="3" w:author="Rebecca Scott (NESO)" w:date="2025-04-24T14:40:00Z">
        <w:r w:rsidRPr="006477AE" w:rsidDel="0051483B">
          <w:rPr>
            <w:rFonts w:ascii="Poppins" w:hAnsi="Poppins" w:cs="Poppins"/>
            <w:color w:val="3E0630" w:themeColor="background1"/>
          </w:rPr>
          <w:delText>3</w:delText>
        </w:r>
      </w:del>
      <w:ins w:id="4" w:author="Rebecca Scott (NESO)" w:date="2025-04-24T14:40:00Z">
        <w:r w:rsidR="0051483B">
          <w:rPr>
            <w:rFonts w:ascii="Poppins" w:hAnsi="Poppins" w:cs="Poppins"/>
            <w:color w:val="3E0630" w:themeColor="background1"/>
          </w:rPr>
          <w:t>2</w:t>
        </w:r>
      </w:ins>
      <w:r w:rsidRPr="006477AE">
        <w:rPr>
          <w:rFonts w:ascii="Poppins" w:hAnsi="Poppins" w:cs="Poppins"/>
          <w:color w:val="3E0630" w:themeColor="background1"/>
        </w:rPr>
        <w:t>.0</w:t>
      </w:r>
      <w:ins w:id="5" w:author="Rebecca Scott [NESO]" w:date="2025-06-30T12:24:00Z" w16du:dateUtc="2025-06-30T11:24:00Z">
        <w:r w:rsidR="00C371CF">
          <w:rPr>
            <w:rFonts w:ascii="Poppins" w:hAnsi="Poppins" w:cs="Poppins"/>
            <w:color w:val="3E0630" w:themeColor="background1"/>
          </w:rPr>
          <w:t>1</w:t>
        </w:r>
      </w:ins>
    </w:p>
    <w:p w14:paraId="004D0CCE" w14:textId="7C09CA2A" w:rsidR="00885438" w:rsidRPr="006477AE" w:rsidRDefault="006054B5" w:rsidP="003C7AA5">
      <w:pPr>
        <w:pStyle w:val="GraphicCopy"/>
        <w:rPr>
          <w:rFonts w:ascii="Poppins" w:hAnsi="Poppins" w:cs="Poppins"/>
          <w:color w:val="3E0630" w:themeColor="background1"/>
        </w:rPr>
      </w:pPr>
      <w:r w:rsidRPr="006477AE">
        <w:rPr>
          <w:rFonts w:ascii="Poppins" w:hAnsi="Poppins" w:cs="Poppins"/>
          <w:color w:val="3E0630" w:themeColor="background1"/>
        </w:rPr>
        <w:t xml:space="preserve">Last Review: </w:t>
      </w:r>
      <w:ins w:id="6" w:author="Rebecca Scott [NESO]" w:date="2025-06-30T12:24:00Z" w16du:dateUtc="2025-06-30T11:24:00Z">
        <w:r w:rsidR="00C371CF">
          <w:rPr>
            <w:rFonts w:ascii="Poppins" w:hAnsi="Poppins" w:cs="Poppins"/>
            <w:color w:val="3E0630" w:themeColor="background1"/>
          </w:rPr>
          <w:t>Jul</w:t>
        </w:r>
      </w:ins>
      <w:ins w:id="7" w:author="Rebecca Scott (NESO)" w:date="2025-04-24T14:40:00Z">
        <w:del w:id="8" w:author="Rebecca Scott [NESO]" w:date="2025-06-30T12:24:00Z" w16du:dateUtc="2025-06-30T11:24:00Z">
          <w:r w:rsidR="0051483B" w:rsidDel="00C371CF">
            <w:rPr>
              <w:rFonts w:ascii="Poppins" w:hAnsi="Poppins" w:cs="Poppins"/>
              <w:color w:val="3E0630" w:themeColor="background1"/>
            </w:rPr>
            <w:delText>Ma</w:delText>
          </w:r>
        </w:del>
        <w:r w:rsidR="0051483B">
          <w:rPr>
            <w:rFonts w:ascii="Poppins" w:hAnsi="Poppins" w:cs="Poppins"/>
            <w:color w:val="3E0630" w:themeColor="background1"/>
          </w:rPr>
          <w:t>y</w:t>
        </w:r>
      </w:ins>
      <w:del w:id="9" w:author="Rebecca Scott (NESO)" w:date="2025-04-24T14:40:00Z">
        <w:r w:rsidRPr="006477AE" w:rsidDel="0051483B">
          <w:rPr>
            <w:rFonts w:ascii="Poppins" w:hAnsi="Poppins" w:cs="Poppins"/>
            <w:color w:val="3E0630" w:themeColor="background1"/>
          </w:rPr>
          <w:delText>October</w:delText>
        </w:r>
      </w:del>
      <w:r w:rsidRPr="006477AE">
        <w:rPr>
          <w:rFonts w:ascii="Poppins" w:hAnsi="Poppins" w:cs="Poppins"/>
          <w:color w:val="3E0630" w:themeColor="background1"/>
        </w:rPr>
        <w:t xml:space="preserve"> 202</w:t>
      </w:r>
      <w:del w:id="10" w:author="Rebecca Scott (NESO)" w:date="2025-04-24T14:40:00Z">
        <w:r w:rsidRPr="006477AE" w:rsidDel="0051483B">
          <w:rPr>
            <w:rFonts w:ascii="Poppins" w:hAnsi="Poppins" w:cs="Poppins"/>
            <w:color w:val="3E0630" w:themeColor="background1"/>
          </w:rPr>
          <w:delText>4</w:delText>
        </w:r>
      </w:del>
      <w:ins w:id="11" w:author="Rebecca Scott (NESO)" w:date="2025-04-24T14:40:00Z">
        <w:r w:rsidR="0051483B">
          <w:rPr>
            <w:rFonts w:ascii="Poppins" w:hAnsi="Poppins" w:cs="Poppins"/>
            <w:color w:val="3E0630" w:themeColor="background1"/>
          </w:rPr>
          <w:t>5</w:t>
        </w:r>
      </w:ins>
    </w:p>
    <w:p w14:paraId="180F35EA" w14:textId="645A91B5" w:rsidR="00624649" w:rsidRDefault="00624649" w:rsidP="00624649">
      <w:pPr>
        <w:pStyle w:val="BodyText"/>
        <w:rPr>
          <w:lang w:val="en-GB"/>
        </w:rPr>
      </w:pPr>
    </w:p>
    <w:p w14:paraId="71FCCD77" w14:textId="0E5F34B5" w:rsidR="00631411" w:rsidRDefault="006054B5" w:rsidP="00624649">
      <w:pPr>
        <w:pStyle w:val="BodyText"/>
        <w:rPr>
          <w:color w:val="3E0630" w:themeColor="background1"/>
          <w:lang w:val="en-GB"/>
        </w:rPr>
      </w:pPr>
      <w:r w:rsidRPr="006477AE">
        <w:rPr>
          <w:color w:val="3E0630" w:themeColor="background1"/>
          <w:lang w:val="en-GB"/>
        </w:rPr>
        <w:t xml:space="preserve">The Demand Control Rotation </w:t>
      </w:r>
      <w:r w:rsidR="00151595" w:rsidRPr="006477AE">
        <w:rPr>
          <w:color w:val="3E0630" w:themeColor="background1"/>
          <w:lang w:val="en-GB"/>
        </w:rPr>
        <w:t>Protocol (</w:t>
      </w:r>
      <w:r w:rsidRPr="006477AE">
        <w:rPr>
          <w:color w:val="3E0630" w:themeColor="background1"/>
          <w:lang w:val="en-GB"/>
        </w:rPr>
        <w:t>DCRP) informs organisations within the electricity sec</w:t>
      </w:r>
      <w:r w:rsidR="00EB5243" w:rsidRPr="006477AE">
        <w:rPr>
          <w:color w:val="3E0630" w:themeColor="background1"/>
          <w:lang w:val="en-GB"/>
        </w:rPr>
        <w:t xml:space="preserve">tor of the DCRP process, the communication procedures, and the actions they must take. </w:t>
      </w:r>
      <w:ins w:id="12" w:author="Creighton, Alan (Northern Powergrid)" w:date="2025-06-20T12:31:00Z">
        <w:r w:rsidR="008323A8">
          <w:rPr>
            <w:color w:val="3E0630" w:themeColor="background1"/>
            <w:lang w:val="en-GB"/>
          </w:rPr>
          <w:t xml:space="preserve"> </w:t>
        </w:r>
      </w:ins>
      <w:r w:rsidR="00270652">
        <w:rPr>
          <w:color w:val="3E0630" w:themeColor="background1"/>
          <w:lang w:val="en-GB"/>
        </w:rPr>
        <w:t xml:space="preserve">This document is an overview of the </w:t>
      </w:r>
      <w:r w:rsidR="00D90282">
        <w:rPr>
          <w:color w:val="3E0630" w:themeColor="background1"/>
          <w:lang w:val="en-GB"/>
        </w:rPr>
        <w:t xml:space="preserve">industry protocol that will be used </w:t>
      </w:r>
      <w:r w:rsidR="00F6026E">
        <w:rPr>
          <w:color w:val="3E0630" w:themeColor="background1"/>
          <w:lang w:val="en-GB"/>
        </w:rPr>
        <w:t xml:space="preserve">by </w:t>
      </w:r>
      <w:del w:id="13" w:author="Creighton, Alan (Northern Powergrid)" w:date="2025-06-20T12:29:00Z">
        <w:r w:rsidR="00F6026E" w:rsidDel="008323A8">
          <w:rPr>
            <w:color w:val="3E0630" w:themeColor="background1"/>
            <w:lang w:val="en-GB"/>
          </w:rPr>
          <w:delText xml:space="preserve">the </w:delText>
        </w:r>
      </w:del>
      <w:r w:rsidR="00F6026E">
        <w:rPr>
          <w:color w:val="3E0630" w:themeColor="background1"/>
          <w:lang w:val="en-GB"/>
        </w:rPr>
        <w:t>distribution network</w:t>
      </w:r>
      <w:ins w:id="14" w:author="Rebecca Scott (NESO)" w:date="2025-04-24T14:39:00Z">
        <w:r w:rsidR="00641CDD">
          <w:rPr>
            <w:color w:val="3E0630" w:themeColor="background1"/>
            <w:lang w:val="en-GB"/>
          </w:rPr>
          <w:t xml:space="preserve"> </w:t>
        </w:r>
      </w:ins>
      <w:ins w:id="15" w:author="Creighton, Alan (Northern Powergrid)" w:date="2025-06-20T12:29:00Z">
        <w:r w:rsidR="008323A8">
          <w:rPr>
            <w:color w:val="3E0630" w:themeColor="background1"/>
            <w:lang w:val="en-GB"/>
          </w:rPr>
          <w:t xml:space="preserve">operators </w:t>
        </w:r>
      </w:ins>
      <w:ins w:id="16" w:author="Rebecca Scott (NESO)" w:date="2025-04-24T14:39:00Z">
        <w:r w:rsidR="00641CDD">
          <w:rPr>
            <w:color w:val="3E0630" w:themeColor="background1"/>
            <w:lang w:val="en-GB"/>
          </w:rPr>
          <w:t>and NESO</w:t>
        </w:r>
      </w:ins>
      <w:r w:rsidR="00F6026E">
        <w:rPr>
          <w:color w:val="3E0630" w:themeColor="background1"/>
          <w:lang w:val="en-GB"/>
        </w:rPr>
        <w:t xml:space="preserve"> </w:t>
      </w:r>
      <w:r w:rsidR="004D4F27">
        <w:rPr>
          <w:color w:val="3E0630" w:themeColor="background1"/>
          <w:lang w:val="en-GB"/>
        </w:rPr>
        <w:t xml:space="preserve">when </w:t>
      </w:r>
      <w:ins w:id="17" w:author="Creighton, Alan (Northern Powergrid)" w:date="2025-06-20T12:29:00Z">
        <w:r w:rsidR="008323A8">
          <w:rPr>
            <w:color w:val="3E0630" w:themeColor="background1"/>
            <w:lang w:val="en-GB"/>
          </w:rPr>
          <w:t xml:space="preserve">the </w:t>
        </w:r>
      </w:ins>
      <w:r w:rsidR="004D4F27">
        <w:rPr>
          <w:color w:val="3E0630" w:themeColor="background1"/>
          <w:lang w:val="en-GB"/>
        </w:rPr>
        <w:t xml:space="preserve">DCRP is required to be </w:t>
      </w:r>
      <w:del w:id="18" w:author="Creighton, Alan (Northern Powergrid)" w:date="2025-06-20T12:30:00Z">
        <w:r w:rsidR="004D4F27" w:rsidDel="008323A8">
          <w:rPr>
            <w:color w:val="3E0630" w:themeColor="background1"/>
            <w:lang w:val="en-GB"/>
          </w:rPr>
          <w:delText>enacted</w:delText>
        </w:r>
      </w:del>
      <w:ins w:id="19" w:author="Creighton, Alan (Northern Powergrid)" w:date="2025-06-20T12:30:00Z">
        <w:r w:rsidR="008323A8">
          <w:rPr>
            <w:color w:val="3E0630" w:themeColor="background1"/>
            <w:lang w:val="en-GB"/>
          </w:rPr>
          <w:t>implemented</w:t>
        </w:r>
      </w:ins>
      <w:r w:rsidR="004D4F27">
        <w:rPr>
          <w:color w:val="3E0630" w:themeColor="background1"/>
          <w:lang w:val="en-GB"/>
        </w:rPr>
        <w:t xml:space="preserve">. </w:t>
      </w:r>
    </w:p>
    <w:p w14:paraId="2F74ECA0" w14:textId="3E29077B" w:rsidR="0051483B" w:rsidRDefault="005D1CCE" w:rsidP="00624649">
      <w:pPr>
        <w:pStyle w:val="BodyText"/>
        <w:rPr>
          <w:ins w:id="20" w:author="Creighton, Alan (Northern Powergrid)" w:date="2025-06-20T12:31:00Z"/>
          <w:color w:val="3E0630" w:themeColor="background1"/>
          <w:lang w:val="en-GB"/>
        </w:rPr>
      </w:pPr>
      <w:r>
        <w:rPr>
          <w:color w:val="3E0630" w:themeColor="background1"/>
          <w:lang w:val="en-GB"/>
        </w:rPr>
        <w:t xml:space="preserve">This overview is based on version </w:t>
      </w:r>
      <w:ins w:id="21" w:author="Rebecca Scott (NESO)" w:date="2025-04-24T14:39:00Z">
        <w:r w:rsidR="00641CDD">
          <w:rPr>
            <w:color w:val="3E0630" w:themeColor="background1"/>
            <w:lang w:val="en-GB"/>
          </w:rPr>
          <w:t>4</w:t>
        </w:r>
      </w:ins>
      <w:del w:id="22" w:author="Rebecca Scott (NESO)" w:date="2025-04-24T14:39:00Z">
        <w:r w:rsidDel="00641CDD">
          <w:rPr>
            <w:color w:val="3E0630" w:themeColor="background1"/>
            <w:lang w:val="en-GB"/>
          </w:rPr>
          <w:delText>3</w:delText>
        </w:r>
      </w:del>
      <w:r>
        <w:rPr>
          <w:color w:val="3E0630" w:themeColor="background1"/>
          <w:lang w:val="en-GB"/>
        </w:rPr>
        <w:t xml:space="preserve">.0 of the </w:t>
      </w:r>
      <w:del w:id="23" w:author="Creighton, Alan (Northern Powergrid)" w:date="2025-06-20T12:30:00Z">
        <w:r w:rsidDel="008323A8">
          <w:rPr>
            <w:color w:val="3E0630" w:themeColor="background1"/>
            <w:lang w:val="en-GB"/>
          </w:rPr>
          <w:delText>protocol</w:delText>
        </w:r>
      </w:del>
      <w:ins w:id="24" w:author="Creighton, Alan (Northern Powergrid)" w:date="2025-06-20T12:30:00Z">
        <w:r w:rsidR="008323A8">
          <w:rPr>
            <w:color w:val="3E0630" w:themeColor="background1"/>
            <w:lang w:val="en-GB"/>
          </w:rPr>
          <w:t>DCRP</w:t>
        </w:r>
      </w:ins>
      <w:r>
        <w:rPr>
          <w:color w:val="3E0630" w:themeColor="background1"/>
          <w:lang w:val="en-GB"/>
        </w:rPr>
        <w:t xml:space="preserve">. This </w:t>
      </w:r>
      <w:ins w:id="25" w:author="Creighton, Alan (Northern Powergrid)" w:date="2025-06-20T12:30:00Z">
        <w:r w:rsidR="008323A8">
          <w:rPr>
            <w:color w:val="3E0630" w:themeColor="background1"/>
            <w:lang w:val="en-GB"/>
          </w:rPr>
          <w:t xml:space="preserve">overview </w:t>
        </w:r>
      </w:ins>
      <w:r>
        <w:rPr>
          <w:color w:val="3E0630" w:themeColor="background1"/>
          <w:lang w:val="en-GB"/>
        </w:rPr>
        <w:t xml:space="preserve">document will need to be updated, </w:t>
      </w:r>
      <w:ins w:id="26" w:author="Rebecca Scott (NESO)" w:date="2025-04-24T14:39:00Z">
        <w:r w:rsidR="0051483B">
          <w:rPr>
            <w:color w:val="3E0630" w:themeColor="background1"/>
            <w:lang w:val="en-GB"/>
          </w:rPr>
          <w:t xml:space="preserve">with every review of the </w:t>
        </w:r>
        <w:del w:id="27" w:author="Creighton, Alan (Northern Powergrid)" w:date="2025-06-20T12:30:00Z">
          <w:r w:rsidR="0051483B" w:rsidDel="008323A8">
            <w:rPr>
              <w:color w:val="3E0630" w:themeColor="background1"/>
              <w:lang w:val="en-GB"/>
            </w:rPr>
            <w:delText>industry protocol</w:delText>
          </w:r>
        </w:del>
      </w:ins>
      <w:ins w:id="28" w:author="Creighton, Alan (Northern Powergrid)" w:date="2025-06-20T12:30:00Z">
        <w:r w:rsidR="008323A8">
          <w:rPr>
            <w:color w:val="3E0630" w:themeColor="background1"/>
            <w:lang w:val="en-GB"/>
          </w:rPr>
          <w:t>DCRP</w:t>
        </w:r>
      </w:ins>
      <w:ins w:id="29" w:author="Rebecca Scott (NESO)" w:date="2025-04-24T14:40:00Z">
        <w:r w:rsidR="0051483B">
          <w:rPr>
            <w:color w:val="3E0630" w:themeColor="background1"/>
            <w:lang w:val="en-GB"/>
          </w:rPr>
          <w:t xml:space="preserve"> or update to OC6.9.</w:t>
        </w:r>
        <w:del w:id="30" w:author="Creighton, Alan (Northern Powergrid)" w:date="2025-06-20T12:30:00Z">
          <w:r w:rsidR="0051483B" w:rsidDel="008323A8">
            <w:rPr>
              <w:color w:val="3E0630" w:themeColor="background1"/>
              <w:lang w:val="en-GB"/>
            </w:rPr>
            <w:delText xml:space="preserve"> </w:delText>
          </w:r>
        </w:del>
      </w:ins>
    </w:p>
    <w:p w14:paraId="19456211" w14:textId="77777777" w:rsidR="008323A8" w:rsidRDefault="008323A8" w:rsidP="00624649">
      <w:pPr>
        <w:pStyle w:val="BodyText"/>
        <w:rPr>
          <w:ins w:id="31" w:author="Rebecca Scott (NESO)" w:date="2025-04-24T14:39:00Z"/>
          <w:color w:val="3E0630" w:themeColor="background1"/>
          <w:lang w:val="en-GB"/>
        </w:rPr>
      </w:pPr>
    </w:p>
    <w:p w14:paraId="3874C520" w14:textId="02FF5F72" w:rsidR="005D1CCE" w:rsidRPr="006477AE" w:rsidDel="0051483B" w:rsidRDefault="005D1CCE" w:rsidP="00624649">
      <w:pPr>
        <w:pStyle w:val="BodyText"/>
        <w:rPr>
          <w:del w:id="32" w:author="Rebecca Scott (NESO)" w:date="2025-04-24T14:40:00Z"/>
          <w:color w:val="3E0630" w:themeColor="background1"/>
          <w:lang w:val="en-GB"/>
        </w:rPr>
      </w:pPr>
      <w:del w:id="33" w:author="Rebecca Scott (NESO)" w:date="2025-04-24T14:40:00Z">
        <w:r w:rsidDel="0051483B">
          <w:rPr>
            <w:color w:val="3E0630" w:themeColor="background1"/>
            <w:lang w:val="en-GB"/>
          </w:rPr>
          <w:delText>along with the full protocol, following modifications to the Grid and Distribution Codes</w:delText>
        </w:r>
        <w:r w:rsidR="00A66432" w:rsidDel="0051483B">
          <w:rPr>
            <w:color w:val="3E0630" w:themeColor="background1"/>
            <w:lang w:val="en-GB"/>
          </w:rPr>
          <w:delText xml:space="preserve"> (currently estimated to be complete for Winter 2025)</w:delText>
        </w:r>
        <w:r w:rsidDel="0051483B">
          <w:rPr>
            <w:color w:val="3E0630" w:themeColor="background1"/>
            <w:lang w:val="en-GB"/>
          </w:rPr>
          <w:delText xml:space="preserve">. </w:delText>
        </w:r>
      </w:del>
    </w:p>
    <w:p w14:paraId="498878CA" w14:textId="2F9B4B67" w:rsidR="003C7AA5" w:rsidRPr="00686187" w:rsidDel="008323A8" w:rsidRDefault="003C7AA5" w:rsidP="00624649">
      <w:pPr>
        <w:pStyle w:val="BodyText"/>
        <w:rPr>
          <w:del w:id="34" w:author="Creighton, Alan (Northern Powergrid)" w:date="2025-06-20T12:31:00Z"/>
          <w:color w:val="3E0630" w:themeColor="background1"/>
          <w:sz w:val="8"/>
          <w:szCs w:val="12"/>
          <w:lang w:val="en-GB"/>
        </w:rPr>
      </w:pPr>
    </w:p>
    <w:p w14:paraId="671A603A" w14:textId="5CDA3194" w:rsidR="003C7AA5" w:rsidRPr="002B374B" w:rsidRDefault="003C7AA5" w:rsidP="003C7AA5">
      <w:pPr>
        <w:pStyle w:val="BoxHeading"/>
        <w:rPr>
          <w:color w:val="3E0630" w:themeColor="background1"/>
          <w:sz w:val="24"/>
          <w:szCs w:val="28"/>
        </w:rPr>
      </w:pPr>
      <w:r w:rsidRPr="002B374B">
        <w:rPr>
          <w:color w:val="3E0630" w:themeColor="background1"/>
          <w:sz w:val="24"/>
          <w:szCs w:val="28"/>
        </w:rPr>
        <w:t>Introduction</w:t>
      </w:r>
    </w:p>
    <w:p w14:paraId="43212352" w14:textId="6A64204A" w:rsidR="002B374B" w:rsidRPr="006477AE" w:rsidRDefault="002B374B" w:rsidP="002B374B">
      <w:pPr>
        <w:pStyle w:val="BodyText"/>
        <w:rPr>
          <w:color w:val="3E0630" w:themeColor="background1"/>
          <w:lang w:val="en-GB"/>
        </w:rPr>
      </w:pPr>
      <w:r w:rsidRPr="006477AE">
        <w:rPr>
          <w:color w:val="3E0630" w:themeColor="background1"/>
          <w:lang w:val="en-GB"/>
        </w:rPr>
        <w:t xml:space="preserve">In an electricity supply emergency, demand control measures can be used to protect the electricity system.  These measures reduce electricity demand across Great Britain in a fair and equitable manner. </w:t>
      </w:r>
      <w:ins w:id="35" w:author="Creighton, Alan (Northern Powergrid)" w:date="2025-06-20T12:31:00Z">
        <w:r w:rsidR="008323A8">
          <w:rPr>
            <w:color w:val="3E0630" w:themeColor="background1"/>
            <w:lang w:val="en-GB"/>
          </w:rPr>
          <w:t xml:space="preserve"> </w:t>
        </w:r>
      </w:ins>
      <w:r w:rsidRPr="006477AE">
        <w:rPr>
          <w:color w:val="3E0630" w:themeColor="background1"/>
          <w:lang w:val="en-GB"/>
        </w:rPr>
        <w:t>The demand control measures that form part of th</w:t>
      </w:r>
      <w:r w:rsidR="00FF4125" w:rsidRPr="006477AE">
        <w:rPr>
          <w:color w:val="3E0630" w:themeColor="background1"/>
          <w:lang w:val="en-GB"/>
        </w:rPr>
        <w:t>e</w:t>
      </w:r>
      <w:r w:rsidRPr="006477AE">
        <w:rPr>
          <w:color w:val="3E0630" w:themeColor="background1"/>
          <w:lang w:val="en-GB"/>
        </w:rPr>
        <w:t xml:space="preserve"> protocol will not be used to handle day-to-day </w:t>
      </w:r>
      <w:del w:id="36" w:author="Creighton, Alan (Northern Powergrid)" w:date="2025-06-20T12:32:00Z">
        <w:r w:rsidRPr="006477AE" w:rsidDel="008323A8">
          <w:rPr>
            <w:color w:val="3E0630" w:themeColor="background1"/>
            <w:lang w:val="en-GB"/>
          </w:rPr>
          <w:delText>repair and recovery of parts</w:delText>
        </w:r>
      </w:del>
      <w:ins w:id="37" w:author="Creighton, Alan (Northern Powergrid)" w:date="2025-06-20T12:32:00Z">
        <w:r w:rsidR="008323A8">
          <w:rPr>
            <w:color w:val="3E0630" w:themeColor="background1"/>
            <w:lang w:val="en-GB"/>
          </w:rPr>
          <w:t>operation</w:t>
        </w:r>
      </w:ins>
      <w:r w:rsidRPr="006477AE">
        <w:rPr>
          <w:color w:val="3E0630" w:themeColor="background1"/>
          <w:lang w:val="en-GB"/>
        </w:rPr>
        <w:t xml:space="preserve"> of the transmission and distribution systems.</w:t>
      </w:r>
    </w:p>
    <w:p w14:paraId="6954E5DD" w14:textId="05FE8895" w:rsidR="002B374B" w:rsidRPr="006477AE" w:rsidRDefault="002B374B" w:rsidP="002B374B">
      <w:pPr>
        <w:pStyle w:val="BodyText"/>
        <w:rPr>
          <w:color w:val="3E0630" w:themeColor="background1"/>
          <w:lang w:val="en-GB"/>
        </w:rPr>
      </w:pPr>
      <w:r w:rsidRPr="006477AE">
        <w:rPr>
          <w:color w:val="3E0630" w:themeColor="background1"/>
          <w:lang w:val="en-GB"/>
        </w:rPr>
        <w:t>The Demand Control Rota Protocol (DCRP) was created in 2023 to reflect recent geopolitical changes in the global energy sector</w:t>
      </w:r>
      <w:ins w:id="38" w:author="Creighton, Alan (Northern Powergrid)" w:date="2025-06-20T12:33:00Z">
        <w:r w:rsidR="008323A8">
          <w:rPr>
            <w:color w:val="3E0630" w:themeColor="background1"/>
            <w:lang w:val="en-GB"/>
          </w:rPr>
          <w:t xml:space="preserve"> to prepare for an event where there is mode demand on the </w:t>
        </w:r>
      </w:ins>
      <w:ins w:id="39" w:author="Creighton, Alan (Northern Powergrid)" w:date="2025-06-20T12:34:00Z">
        <w:r w:rsidR="008323A8">
          <w:rPr>
            <w:color w:val="3E0630" w:themeColor="background1"/>
            <w:lang w:val="en-GB"/>
          </w:rPr>
          <w:t>system that can be met by the available generation</w:t>
        </w:r>
      </w:ins>
      <w:r w:rsidRPr="006477AE">
        <w:rPr>
          <w:color w:val="3E0630" w:themeColor="background1"/>
          <w:lang w:val="en-GB"/>
        </w:rPr>
        <w:t xml:space="preserve">. </w:t>
      </w:r>
      <w:ins w:id="40" w:author="Creighton, Alan (Northern Powergrid)" w:date="2025-06-20T12:33:00Z">
        <w:r w:rsidR="008323A8">
          <w:rPr>
            <w:color w:val="3E0630" w:themeColor="background1"/>
            <w:lang w:val="en-GB"/>
          </w:rPr>
          <w:t xml:space="preserve"> </w:t>
        </w:r>
      </w:ins>
      <w:r w:rsidRPr="006477AE">
        <w:rPr>
          <w:color w:val="3E0630" w:themeColor="background1"/>
          <w:lang w:val="en-GB"/>
        </w:rPr>
        <w:t xml:space="preserve">It is allowed for under </w:t>
      </w:r>
      <w:del w:id="41" w:author="Creighton, Alan (Northern Powergrid)" w:date="2025-06-20T12:34:00Z">
        <w:r w:rsidRPr="006477AE" w:rsidDel="008323A8">
          <w:rPr>
            <w:color w:val="3E0630" w:themeColor="background1"/>
            <w:lang w:val="en-GB"/>
          </w:rPr>
          <w:delText xml:space="preserve">the obligations set out in </w:delText>
        </w:r>
      </w:del>
      <w:hyperlink r:id="rId15" w:history="1">
        <w:r w:rsidRPr="00132D0A">
          <w:rPr>
            <w:rStyle w:val="Hyperlink"/>
            <w:color w:val="EB34BD" w:themeColor="background1" w:themeTint="80"/>
            <w:lang w:val="en-GB"/>
          </w:rPr>
          <w:t>Operation Code No. 6 (OC6) – Demand Control</w:t>
        </w:r>
      </w:hyperlink>
      <w:r w:rsidRPr="006477AE">
        <w:rPr>
          <w:color w:val="3E0630" w:themeColor="background1"/>
          <w:lang w:val="en-GB"/>
        </w:rPr>
        <w:t xml:space="preserve">, </w:t>
      </w:r>
      <w:ins w:id="42" w:author="Creighton, Alan (Northern Powergrid)" w:date="2025-06-20T12:34:00Z">
        <w:r w:rsidR="008323A8">
          <w:rPr>
            <w:color w:val="3E0630" w:themeColor="background1"/>
            <w:lang w:val="en-GB"/>
          </w:rPr>
          <w:t xml:space="preserve">of the </w:t>
        </w:r>
      </w:ins>
      <w:del w:id="43" w:author="Creighton, Alan (Northern Powergrid)" w:date="2025-06-20T12:34:00Z">
        <w:r w:rsidRPr="006477AE" w:rsidDel="008323A8">
          <w:rPr>
            <w:color w:val="3E0630" w:themeColor="background1"/>
            <w:lang w:val="en-GB"/>
          </w:rPr>
          <w:delText xml:space="preserve">which comes under the </w:delText>
        </w:r>
      </w:del>
      <w:r w:rsidRPr="006477AE">
        <w:rPr>
          <w:color w:val="3E0630" w:themeColor="background1"/>
          <w:lang w:val="en-GB"/>
        </w:rPr>
        <w:t xml:space="preserve">Grid Code. </w:t>
      </w:r>
      <w:ins w:id="44" w:author="Creighton, Alan (Northern Powergrid)" w:date="2025-06-20T12:34:00Z">
        <w:r w:rsidR="008323A8">
          <w:rPr>
            <w:color w:val="3E0630" w:themeColor="background1"/>
            <w:lang w:val="en-GB"/>
          </w:rPr>
          <w:t xml:space="preserve"> </w:t>
        </w:r>
      </w:ins>
      <w:r w:rsidRPr="006477AE">
        <w:rPr>
          <w:color w:val="3E0630" w:themeColor="background1"/>
          <w:lang w:val="en-GB"/>
        </w:rPr>
        <w:t xml:space="preserve">The objective of OC6 is to achieve </w:t>
      </w:r>
      <w:del w:id="45" w:author="Creighton, Alan (Northern Powergrid)" w:date="2025-06-20T12:35:00Z">
        <w:r w:rsidRPr="006477AE" w:rsidDel="008323A8">
          <w:rPr>
            <w:color w:val="3E0630" w:themeColor="background1"/>
            <w:lang w:val="en-GB"/>
          </w:rPr>
          <w:delText xml:space="preserve">the </w:delText>
        </w:r>
      </w:del>
      <w:ins w:id="46" w:author="Creighton, Alan (Northern Powergrid)" w:date="2025-06-20T12:35:00Z">
        <w:r w:rsidR="008323A8">
          <w:rPr>
            <w:color w:val="3E0630" w:themeColor="background1"/>
            <w:lang w:val="en-GB"/>
          </w:rPr>
          <w:t>a</w:t>
        </w:r>
        <w:r w:rsidR="008323A8" w:rsidRPr="006477AE">
          <w:rPr>
            <w:color w:val="3E0630" w:themeColor="background1"/>
            <w:lang w:val="en-GB"/>
          </w:rPr>
          <w:t xml:space="preserve"> </w:t>
        </w:r>
      </w:ins>
      <w:r w:rsidRPr="006477AE">
        <w:rPr>
          <w:color w:val="3E0630" w:themeColor="background1"/>
          <w:lang w:val="en-GB"/>
        </w:rPr>
        <w:t xml:space="preserve">reduction in demand that will either avoid or relieve issues on the </w:t>
      </w:r>
      <w:ins w:id="47" w:author="Creighton, Alan (Northern Powergrid)" w:date="2025-06-20T12:35:00Z">
        <w:r w:rsidR="008323A8">
          <w:rPr>
            <w:color w:val="3E0630" w:themeColor="background1"/>
            <w:lang w:val="en-GB"/>
          </w:rPr>
          <w:t>t</w:t>
        </w:r>
      </w:ins>
      <w:del w:id="48" w:author="Creighton, Alan (Northern Powergrid)" w:date="2025-06-20T12:35:00Z">
        <w:r w:rsidRPr="006477AE" w:rsidDel="008323A8">
          <w:rPr>
            <w:color w:val="3E0630" w:themeColor="background1"/>
            <w:lang w:val="en-GB"/>
          </w:rPr>
          <w:delText>T</w:delText>
        </w:r>
      </w:del>
      <w:r w:rsidRPr="006477AE">
        <w:rPr>
          <w:color w:val="3E0630" w:themeColor="background1"/>
          <w:lang w:val="en-GB"/>
        </w:rPr>
        <w:t xml:space="preserve">ransmission </w:t>
      </w:r>
      <w:ins w:id="49" w:author="Creighton, Alan (Northern Powergrid)" w:date="2025-06-20T12:35:00Z">
        <w:r w:rsidR="008323A8">
          <w:rPr>
            <w:color w:val="3E0630" w:themeColor="background1"/>
            <w:lang w:val="en-GB"/>
          </w:rPr>
          <w:t>s</w:t>
        </w:r>
      </w:ins>
      <w:del w:id="50" w:author="Creighton, Alan (Northern Powergrid)" w:date="2025-06-20T12:35:00Z">
        <w:r w:rsidRPr="006477AE" w:rsidDel="008323A8">
          <w:rPr>
            <w:color w:val="3E0630" w:themeColor="background1"/>
            <w:lang w:val="en-GB"/>
          </w:rPr>
          <w:delText>S</w:delText>
        </w:r>
      </w:del>
      <w:r w:rsidRPr="006477AE">
        <w:rPr>
          <w:color w:val="3E0630" w:themeColor="background1"/>
          <w:lang w:val="en-GB"/>
        </w:rPr>
        <w:t xml:space="preserve">ystem, while being fair and equitable to consumers. </w:t>
      </w:r>
      <w:ins w:id="51" w:author="Creighton, Alan (Northern Powergrid)" w:date="2025-06-20T12:35:00Z">
        <w:r w:rsidR="008323A8">
          <w:rPr>
            <w:color w:val="3E0630" w:themeColor="background1"/>
            <w:lang w:val="en-GB"/>
          </w:rPr>
          <w:t xml:space="preserve"> The </w:t>
        </w:r>
      </w:ins>
      <w:del w:id="52" w:author="Rebecca Scott (NESO)" w:date="2025-04-24T14:44:00Z">
        <w:r w:rsidRPr="006477AE" w:rsidDel="0051483B">
          <w:rPr>
            <w:color w:val="3E0630" w:themeColor="background1"/>
            <w:lang w:val="en-GB"/>
          </w:rPr>
          <w:delText>For the initial disconnection under OC6, OC6.5.3 and OC6.5.4 apply, which allows for disconnection of up to 40% of demand. For subsequent rotations, OC6.5.6 applies.</w:delText>
        </w:r>
      </w:del>
      <w:ins w:id="53" w:author="Rebecca Scott (NESO)" w:date="2025-04-24T14:44:00Z">
        <w:r w:rsidR="0051483B">
          <w:rPr>
            <w:color w:val="3E0630" w:themeColor="background1"/>
            <w:lang w:val="en-GB"/>
          </w:rPr>
          <w:t xml:space="preserve">DCRP arrangements are </w:t>
        </w:r>
      </w:ins>
      <w:ins w:id="54" w:author="Creighton, Alan (Northern Powergrid)" w:date="2025-06-20T12:35:00Z">
        <w:r w:rsidR="008323A8">
          <w:rPr>
            <w:color w:val="3E0630" w:themeColor="background1"/>
            <w:lang w:val="en-GB"/>
          </w:rPr>
          <w:t>described in</w:t>
        </w:r>
      </w:ins>
      <w:ins w:id="55" w:author="Rebecca Scott (NESO)" w:date="2025-04-24T14:44:00Z">
        <w:del w:id="56" w:author="Creighton, Alan (Northern Powergrid)" w:date="2025-06-20T12:35:00Z">
          <w:r w:rsidR="0051483B" w:rsidDel="008323A8">
            <w:rPr>
              <w:color w:val="3E0630" w:themeColor="background1"/>
              <w:lang w:val="en-GB"/>
            </w:rPr>
            <w:delText>covered by</w:delText>
          </w:r>
        </w:del>
        <w:r w:rsidR="0051483B">
          <w:rPr>
            <w:color w:val="3E0630" w:themeColor="background1"/>
            <w:lang w:val="en-GB"/>
          </w:rPr>
          <w:t xml:space="preserve"> OC6.9</w:t>
        </w:r>
      </w:ins>
      <w:ins w:id="57" w:author="Rebecca Scott (NESO)" w:date="2025-04-24T14:45:00Z">
        <w:r w:rsidR="0051483B">
          <w:rPr>
            <w:color w:val="3E0630" w:themeColor="background1"/>
            <w:lang w:val="en-GB"/>
          </w:rPr>
          <w:t>.</w:t>
        </w:r>
      </w:ins>
      <w:ins w:id="58" w:author="Rebecca Scott (NESO)" w:date="2025-04-24T14:44:00Z">
        <w:r w:rsidR="0051483B">
          <w:rPr>
            <w:color w:val="3E0630" w:themeColor="background1"/>
            <w:lang w:val="en-GB"/>
          </w:rPr>
          <w:t xml:space="preserve"> </w:t>
        </w:r>
      </w:ins>
      <w:ins w:id="59" w:author="Creighton, Alan (Northern Powergrid)" w:date="2025-06-20T12:35:00Z">
        <w:r w:rsidR="008323A8">
          <w:rPr>
            <w:color w:val="3E0630" w:themeColor="background1"/>
            <w:lang w:val="en-GB"/>
          </w:rPr>
          <w:t xml:space="preserve"> </w:t>
        </w:r>
      </w:ins>
      <w:ins w:id="60" w:author="Creighton, Alan (Northern Powergrid)" w:date="2025-06-20T12:36:00Z">
        <w:r w:rsidR="008323A8">
          <w:rPr>
            <w:color w:val="3E0630" w:themeColor="background1"/>
            <w:lang w:val="en-GB"/>
          </w:rPr>
          <w:t xml:space="preserve">The </w:t>
        </w:r>
      </w:ins>
      <w:del w:id="61" w:author="Rebecca Scott (NESO)" w:date="2025-04-24T14:45:00Z">
        <w:r w:rsidRPr="006477AE" w:rsidDel="0051483B">
          <w:rPr>
            <w:color w:val="3E0630" w:themeColor="background1"/>
            <w:lang w:val="en-GB"/>
          </w:rPr>
          <w:delText xml:space="preserve"> </w:delText>
        </w:r>
      </w:del>
      <w:r w:rsidRPr="006477AE">
        <w:rPr>
          <w:color w:val="3E0630" w:themeColor="background1"/>
          <w:lang w:val="en-GB"/>
        </w:rPr>
        <w:t xml:space="preserve">DCRP addresses short-term issues in order to prevent unplanned demand disconnections, such as via Low Frequency Demand Disconnection (LFDD) or, </w:t>
      </w:r>
      <w:ins w:id="62" w:author="Creighton, Alan (Northern Powergrid)" w:date="2025-06-20T12:36:00Z">
        <w:r w:rsidR="008323A8">
          <w:rPr>
            <w:color w:val="3E0630" w:themeColor="background1"/>
            <w:lang w:val="en-GB"/>
          </w:rPr>
          <w:t>in</w:t>
        </w:r>
      </w:ins>
      <w:del w:id="63" w:author="Creighton, Alan (Northern Powergrid)" w:date="2025-06-20T12:36:00Z">
        <w:r w:rsidRPr="006477AE" w:rsidDel="008323A8">
          <w:rPr>
            <w:color w:val="3E0630" w:themeColor="background1"/>
            <w:lang w:val="en-GB"/>
          </w:rPr>
          <w:delText>at</w:delText>
        </w:r>
      </w:del>
      <w:r w:rsidRPr="006477AE">
        <w:rPr>
          <w:color w:val="3E0630" w:themeColor="background1"/>
          <w:lang w:val="en-GB"/>
        </w:rPr>
        <w:t xml:space="preserve"> the extreme, the total shutdown of the GB electricity system. </w:t>
      </w:r>
      <w:ins w:id="64" w:author="Creighton, Alan (Northern Powergrid)" w:date="2025-06-20T12:36:00Z">
        <w:r w:rsidR="008323A8">
          <w:rPr>
            <w:color w:val="3E0630" w:themeColor="background1"/>
            <w:lang w:val="en-GB"/>
          </w:rPr>
          <w:t xml:space="preserve"> </w:t>
        </w:r>
      </w:ins>
      <w:r w:rsidRPr="006477AE">
        <w:rPr>
          <w:color w:val="3E0630" w:themeColor="background1"/>
          <w:lang w:val="en-GB"/>
        </w:rPr>
        <w:t>Th</w:t>
      </w:r>
      <w:r w:rsidR="00A47E77" w:rsidRPr="006477AE">
        <w:rPr>
          <w:color w:val="3E0630" w:themeColor="background1"/>
          <w:lang w:val="en-GB"/>
        </w:rPr>
        <w:t xml:space="preserve">e </w:t>
      </w:r>
      <w:ins w:id="65" w:author="Creighton, Alan (Northern Powergrid)" w:date="2025-06-20T12:36:00Z">
        <w:r w:rsidR="008323A8">
          <w:rPr>
            <w:color w:val="3E0630" w:themeColor="background1"/>
            <w:lang w:val="en-GB"/>
          </w:rPr>
          <w:t>DCRP</w:t>
        </w:r>
      </w:ins>
      <w:del w:id="66" w:author="Creighton, Alan (Northern Powergrid)" w:date="2025-06-20T12:36:00Z">
        <w:r w:rsidR="00A47E77" w:rsidRPr="006477AE" w:rsidDel="008323A8">
          <w:rPr>
            <w:color w:val="3E0630" w:themeColor="background1"/>
            <w:lang w:val="en-GB"/>
          </w:rPr>
          <w:delText>protocol</w:delText>
        </w:r>
      </w:del>
      <w:r w:rsidRPr="006477AE">
        <w:rPr>
          <w:color w:val="3E0630" w:themeColor="background1"/>
          <w:lang w:val="en-GB"/>
        </w:rPr>
        <w:t xml:space="preserve"> </w:t>
      </w:r>
      <w:del w:id="67" w:author="Creighton, Alan (Northern Powergrid)" w:date="2025-06-20T12:36:00Z">
        <w:r w:rsidRPr="006477AE" w:rsidDel="008323A8">
          <w:rPr>
            <w:color w:val="3E0630" w:themeColor="background1"/>
            <w:lang w:val="en-GB"/>
          </w:rPr>
          <w:delText xml:space="preserve">outlines </w:delText>
        </w:r>
      </w:del>
      <w:ins w:id="68" w:author="Creighton, Alan (Northern Powergrid)" w:date="2025-06-20T12:36:00Z">
        <w:r w:rsidR="008323A8">
          <w:rPr>
            <w:color w:val="3E0630" w:themeColor="background1"/>
            <w:lang w:val="en-GB"/>
          </w:rPr>
          <w:t>describes</w:t>
        </w:r>
        <w:r w:rsidR="008323A8" w:rsidRPr="006477AE">
          <w:rPr>
            <w:color w:val="3E0630" w:themeColor="background1"/>
            <w:lang w:val="en-GB"/>
          </w:rPr>
          <w:t xml:space="preserve"> </w:t>
        </w:r>
      </w:ins>
      <w:r w:rsidRPr="006477AE">
        <w:rPr>
          <w:color w:val="3E0630" w:themeColor="background1"/>
          <w:lang w:val="en-GB"/>
        </w:rPr>
        <w:t xml:space="preserve">how </w:t>
      </w:r>
      <w:del w:id="69" w:author="Creighton, Alan (Northern Powergrid)" w:date="2025-06-20T12:37:00Z">
        <w:r w:rsidRPr="006477AE" w:rsidDel="008323A8">
          <w:rPr>
            <w:color w:val="3E0630" w:themeColor="background1"/>
            <w:lang w:val="en-GB"/>
          </w:rPr>
          <w:delText xml:space="preserve">the interchange of </w:delText>
        </w:r>
      </w:del>
      <w:r w:rsidRPr="006477AE">
        <w:rPr>
          <w:color w:val="3E0630" w:themeColor="background1"/>
          <w:lang w:val="en-GB"/>
        </w:rPr>
        <w:t>demand reduction under OC6</w:t>
      </w:r>
      <w:ins w:id="70" w:author="Rebecca Scott (NESO)" w:date="2025-04-24T14:45:00Z">
        <w:r w:rsidR="0051483B">
          <w:rPr>
            <w:color w:val="3E0630" w:themeColor="background1"/>
            <w:lang w:val="en-GB"/>
          </w:rPr>
          <w:t>.9</w:t>
        </w:r>
      </w:ins>
      <w:r w:rsidRPr="006477AE">
        <w:rPr>
          <w:color w:val="3E0630" w:themeColor="background1"/>
          <w:lang w:val="en-GB"/>
        </w:rPr>
        <w:t xml:space="preserve"> will be delivered, whilst ensuring protection (from the DCRP demand control measures) </w:t>
      </w:r>
      <w:del w:id="71" w:author="Creighton, Alan (Northern Powergrid)" w:date="2025-06-20T12:37:00Z">
        <w:r w:rsidRPr="006477AE" w:rsidDel="008323A8">
          <w:rPr>
            <w:color w:val="3E0630" w:themeColor="background1"/>
            <w:lang w:val="en-GB"/>
          </w:rPr>
          <w:delText xml:space="preserve">to </w:delText>
        </w:r>
      </w:del>
      <w:ins w:id="72" w:author="Creighton, Alan (Northern Powergrid)" w:date="2025-06-20T12:37:00Z">
        <w:r w:rsidR="008323A8">
          <w:rPr>
            <w:color w:val="3E0630" w:themeColor="background1"/>
            <w:lang w:val="en-GB"/>
          </w:rPr>
          <w:t>for</w:t>
        </w:r>
        <w:r w:rsidR="008323A8" w:rsidRPr="006477AE">
          <w:rPr>
            <w:color w:val="3E0630" w:themeColor="background1"/>
            <w:lang w:val="en-GB"/>
          </w:rPr>
          <w:t xml:space="preserve"> </w:t>
        </w:r>
      </w:ins>
      <w:r w:rsidRPr="006477AE">
        <w:rPr>
          <w:color w:val="3E0630" w:themeColor="background1"/>
          <w:lang w:val="en-GB"/>
        </w:rPr>
        <w:t>Protected Sites</w:t>
      </w:r>
      <w:r w:rsidR="00CF6633">
        <w:rPr>
          <w:rStyle w:val="FootnoteReference"/>
          <w:color w:val="3E0630" w:themeColor="background1"/>
          <w:lang w:val="en-GB"/>
        </w:rPr>
        <w:footnoteReference w:id="2"/>
      </w:r>
      <w:r w:rsidRPr="006477AE">
        <w:rPr>
          <w:color w:val="3E0630" w:themeColor="background1"/>
          <w:lang w:val="en-GB"/>
        </w:rPr>
        <w:t>.</w:t>
      </w:r>
    </w:p>
    <w:p w14:paraId="790350C2" w14:textId="77777777" w:rsidR="002B374B" w:rsidRPr="006477AE" w:rsidRDefault="002B374B" w:rsidP="002B374B">
      <w:pPr>
        <w:pStyle w:val="BodyText"/>
        <w:rPr>
          <w:color w:val="3E0630" w:themeColor="background1"/>
          <w:lang w:val="en-GB"/>
        </w:rPr>
      </w:pPr>
      <w:r w:rsidRPr="006477AE">
        <w:rPr>
          <w:color w:val="3E0630" w:themeColor="background1"/>
          <w:lang w:val="en-GB"/>
        </w:rPr>
        <w:t xml:space="preserve">Longer term rota disconnections can be achieved under the powers set out within the Energy Act 1976 or the Electricity Act 1989 using the Electricity Supply Emergency Code (ESEC). </w:t>
      </w:r>
    </w:p>
    <w:p w14:paraId="1EA427CA" w14:textId="0850CA36" w:rsidR="003C7AA5" w:rsidRDefault="008323A8" w:rsidP="00624649">
      <w:pPr>
        <w:pStyle w:val="BodyText"/>
        <w:rPr>
          <w:color w:val="3E0630" w:themeColor="background1"/>
        </w:rPr>
      </w:pPr>
      <w:ins w:id="76" w:author="Creighton, Alan (Northern Powergrid)" w:date="2025-06-20T12:38:00Z">
        <w:r w:rsidRPr="5EF6ED4B">
          <w:rPr>
            <w:color w:val="3E0630" w:themeColor="background1"/>
          </w:rPr>
          <w:t xml:space="preserve">The </w:t>
        </w:r>
      </w:ins>
      <w:r w:rsidR="002B374B" w:rsidRPr="5EF6ED4B">
        <w:rPr>
          <w:color w:val="3E0630" w:themeColor="background1"/>
        </w:rPr>
        <w:t xml:space="preserve">DCRP is only applicable to </w:t>
      </w:r>
      <w:commentRangeStart w:id="77"/>
      <w:commentRangeStart w:id="78"/>
      <w:ins w:id="79" w:author="Creighton, Alan (Northern Powergrid)" w:date="2025-06-20T12:38:00Z">
        <w:r w:rsidRPr="5EF6ED4B">
          <w:rPr>
            <w:color w:val="3E0630" w:themeColor="background1"/>
          </w:rPr>
          <w:t xml:space="preserve">NESO </w:t>
        </w:r>
      </w:ins>
      <w:commentRangeEnd w:id="77"/>
      <w:r w:rsidR="00FD5A1A" w:rsidRPr="5EF6ED4B">
        <w:rPr>
          <w:rStyle w:val="CommentReference"/>
          <w:color w:val="3E0630" w:themeColor="background1"/>
          <w:sz w:val="20"/>
          <w:szCs w:val="24"/>
        </w:rPr>
        <w:commentReference w:id="77"/>
      </w:r>
      <w:commentRangeEnd w:id="78"/>
      <w:r w:rsidR="00DB1B9A" w:rsidRPr="5EF6ED4B">
        <w:rPr>
          <w:rStyle w:val="CommentReference"/>
          <w:color w:val="3E0630" w:themeColor="background1"/>
          <w:sz w:val="20"/>
          <w:szCs w:val="24"/>
        </w:rPr>
        <w:commentReference w:id="78"/>
      </w:r>
      <w:ins w:id="80" w:author="Creighton, Alan (Northern Powergrid)" w:date="2025-06-20T12:38:00Z">
        <w:r w:rsidRPr="5EF6ED4B">
          <w:rPr>
            <w:color w:val="3E0630" w:themeColor="background1"/>
          </w:rPr>
          <w:t xml:space="preserve">and </w:t>
        </w:r>
      </w:ins>
      <w:del w:id="81" w:author="Creighton, Alan (Northern Powergrid)" w:date="2025-06-20T12:38:00Z">
        <w:r w:rsidR="002B374B" w:rsidRPr="5EF6ED4B" w:rsidDel="008323A8">
          <w:rPr>
            <w:color w:val="3E0630" w:themeColor="background1"/>
          </w:rPr>
          <w:delText>operators of</w:delText>
        </w:r>
      </w:del>
      <w:del w:id="82" w:author="Creighton, Alan (Northern Powergrid)" w:date="2025-06-20T12:39:00Z">
        <w:r w:rsidR="002B374B" w:rsidRPr="5EF6ED4B" w:rsidDel="008323A8">
          <w:rPr>
            <w:color w:val="3E0630" w:themeColor="background1"/>
          </w:rPr>
          <w:delText xml:space="preserve"> the D</w:delText>
        </w:r>
      </w:del>
      <w:ins w:id="83" w:author="Creighton, Alan (Northern Powergrid)" w:date="2025-06-20T12:39:00Z">
        <w:r w:rsidRPr="5EF6ED4B">
          <w:rPr>
            <w:color w:val="3E0630" w:themeColor="background1"/>
          </w:rPr>
          <w:t>d</w:t>
        </w:r>
      </w:ins>
      <w:r w:rsidR="002B374B" w:rsidRPr="5EF6ED4B">
        <w:rPr>
          <w:color w:val="3E0630" w:themeColor="background1"/>
        </w:rPr>
        <w:t xml:space="preserve">istribution </w:t>
      </w:r>
      <w:ins w:id="84" w:author="Creighton, Alan (Northern Powergrid)" w:date="2025-06-20T12:39:00Z">
        <w:r w:rsidRPr="5EF6ED4B">
          <w:rPr>
            <w:color w:val="3E0630" w:themeColor="background1"/>
          </w:rPr>
          <w:t>n</w:t>
        </w:r>
      </w:ins>
      <w:del w:id="85" w:author="Creighton, Alan (Northern Powergrid)" w:date="2025-06-20T12:39:00Z">
        <w:r w:rsidR="002B374B" w:rsidRPr="5EF6ED4B" w:rsidDel="008323A8">
          <w:rPr>
            <w:color w:val="3E0630" w:themeColor="background1"/>
          </w:rPr>
          <w:delText>N</w:delText>
        </w:r>
      </w:del>
      <w:r w:rsidR="002B374B" w:rsidRPr="5EF6ED4B">
        <w:rPr>
          <w:color w:val="3E0630" w:themeColor="background1"/>
        </w:rPr>
        <w:t>etwork</w:t>
      </w:r>
      <w:ins w:id="86" w:author="Creighton, Alan (Northern Powergrid)" w:date="2025-06-20T12:39:00Z">
        <w:r w:rsidRPr="5EF6ED4B">
          <w:rPr>
            <w:color w:val="3E0630" w:themeColor="background1"/>
          </w:rPr>
          <w:t xml:space="preserve"> operators</w:t>
        </w:r>
      </w:ins>
      <w:r w:rsidR="002B374B" w:rsidRPr="5EF6ED4B">
        <w:rPr>
          <w:color w:val="3E0630" w:themeColor="background1"/>
        </w:rPr>
        <w:t>, i.e. DNOs and</w:t>
      </w:r>
      <w:ins w:id="87" w:author="Rebecca Scott [NESO]" w:date="2025-07-15T16:09:00Z" w16du:dateUtc="2025-07-15T15:09:00Z">
        <w:r w:rsidR="007A0066">
          <w:rPr>
            <w:color w:val="3E0630" w:themeColor="background1"/>
          </w:rPr>
          <w:t xml:space="preserve"> transmission connected </w:t>
        </w:r>
      </w:ins>
      <w:commentRangeStart w:id="88"/>
      <w:del w:id="89" w:author="Rebecca Scott [NESO]" w:date="2025-07-15T16:09:00Z" w16du:dateUtc="2025-07-15T15:09:00Z">
        <w:r w:rsidR="002B374B" w:rsidRPr="5EF6ED4B" w:rsidDel="001357F0">
          <w:rPr>
            <w:color w:val="3E0630" w:themeColor="background1"/>
          </w:rPr>
          <w:delText xml:space="preserve"> </w:delText>
        </w:r>
      </w:del>
      <w:ins w:id="90" w:author="Creighton, Alan (Northern Powergrid)" w:date="2025-06-20T12:39:00Z">
        <w:r w:rsidRPr="5EF6ED4B">
          <w:rPr>
            <w:color w:val="3E0630" w:themeColor="background1"/>
          </w:rPr>
          <w:t>I</w:t>
        </w:r>
      </w:ins>
      <w:del w:id="91" w:author="Creighton, Alan (Northern Powergrid)" w:date="2025-06-20T12:39:00Z">
        <w:r w:rsidR="002B374B" w:rsidRPr="5EF6ED4B" w:rsidDel="008323A8">
          <w:rPr>
            <w:color w:val="3E0630" w:themeColor="background1"/>
          </w:rPr>
          <w:delText>i</w:delText>
        </w:r>
      </w:del>
      <w:r w:rsidR="002B374B" w:rsidRPr="5EF6ED4B">
        <w:rPr>
          <w:color w:val="3E0630" w:themeColor="background1"/>
        </w:rPr>
        <w:t>DNOs</w:t>
      </w:r>
      <w:commentRangeEnd w:id="88"/>
      <w:r w:rsidRPr="5EF6ED4B">
        <w:rPr>
          <w:rStyle w:val="CommentReference"/>
          <w:color w:val="3E0630" w:themeColor="background1"/>
          <w:sz w:val="20"/>
          <w:szCs w:val="24"/>
        </w:rPr>
        <w:commentReference w:id="88"/>
      </w:r>
      <w:r w:rsidR="002B374B" w:rsidRPr="5EF6ED4B">
        <w:rPr>
          <w:color w:val="3E0630" w:themeColor="background1"/>
        </w:rPr>
        <w:t xml:space="preserve">. </w:t>
      </w:r>
      <w:ins w:id="92" w:author="Creighton, Alan (Northern Powergrid)" w:date="2025-06-20T12:40:00Z">
        <w:r w:rsidRPr="5EF6ED4B">
          <w:rPr>
            <w:color w:val="3E0630" w:themeColor="background1"/>
          </w:rPr>
          <w:t xml:space="preserve"> </w:t>
        </w:r>
      </w:ins>
      <w:r w:rsidR="002B374B" w:rsidRPr="5EF6ED4B">
        <w:rPr>
          <w:color w:val="3E0630" w:themeColor="background1"/>
        </w:rPr>
        <w:t>Transmission O</w:t>
      </w:r>
      <w:ins w:id="93" w:author="Creighton, Alan (Northern Powergrid)" w:date="2025-06-20T12:40:00Z">
        <w:r w:rsidRPr="5EF6ED4B">
          <w:rPr>
            <w:color w:val="3E0630" w:themeColor="background1"/>
          </w:rPr>
          <w:t>wners</w:t>
        </w:r>
      </w:ins>
      <w:del w:id="94" w:author="Creighton, Alan (Northern Powergrid)" w:date="2025-06-20T12:41:00Z">
        <w:r w:rsidR="002B374B" w:rsidRPr="5EF6ED4B" w:rsidDel="008323A8">
          <w:rPr>
            <w:color w:val="3E0630" w:themeColor="background1"/>
          </w:rPr>
          <w:delText>perators</w:delText>
        </w:r>
      </w:del>
      <w:r w:rsidR="002B374B" w:rsidRPr="5EF6ED4B">
        <w:rPr>
          <w:color w:val="3E0630" w:themeColor="background1"/>
        </w:rPr>
        <w:t xml:space="preserve"> (TOs) across Great Britain have no formal role under DCRP.</w:t>
      </w:r>
    </w:p>
    <w:p w14:paraId="71EA5060" w14:textId="77777777" w:rsidR="00331424" w:rsidRDefault="00331424" w:rsidP="00624649">
      <w:pPr>
        <w:pStyle w:val="BodyText"/>
        <w:rPr>
          <w:lang w:val="en-GB"/>
        </w:rPr>
      </w:pPr>
    </w:p>
    <w:p w14:paraId="1FDDB91F" w14:textId="58B95A2D" w:rsidR="00331424" w:rsidRPr="00592AF3" w:rsidRDefault="00592AF3" w:rsidP="00331424">
      <w:pPr>
        <w:pStyle w:val="BoxHeading"/>
        <w:rPr>
          <w:color w:val="3E0630" w:themeColor="background1"/>
          <w:sz w:val="24"/>
          <w:szCs w:val="28"/>
        </w:rPr>
      </w:pPr>
      <w:r w:rsidRPr="00592AF3">
        <w:rPr>
          <w:color w:val="3E0630" w:themeColor="background1"/>
          <w:sz w:val="24"/>
          <w:szCs w:val="28"/>
        </w:rPr>
        <w:t xml:space="preserve">Demand </w:t>
      </w:r>
      <w:del w:id="95" w:author="Creighton, Alan (Northern Powergrid)" w:date="2025-06-20T12:41:00Z">
        <w:r w:rsidRPr="00592AF3" w:rsidDel="008323A8">
          <w:rPr>
            <w:color w:val="3E0630" w:themeColor="background1"/>
            <w:sz w:val="24"/>
            <w:szCs w:val="28"/>
          </w:rPr>
          <w:delText xml:space="preserve">Shortfall </w:delText>
        </w:r>
      </w:del>
      <w:ins w:id="96" w:author="Creighton, Alan (Northern Powergrid)" w:date="2025-06-20T12:41:00Z">
        <w:r w:rsidR="008323A8">
          <w:rPr>
            <w:color w:val="3E0630" w:themeColor="background1"/>
            <w:sz w:val="24"/>
            <w:szCs w:val="28"/>
          </w:rPr>
          <w:t xml:space="preserve">Reduction </w:t>
        </w:r>
      </w:ins>
      <w:r w:rsidRPr="00592AF3">
        <w:rPr>
          <w:color w:val="3E0630" w:themeColor="background1"/>
          <w:sz w:val="24"/>
          <w:szCs w:val="28"/>
        </w:rPr>
        <w:t>To</w:t>
      </w:r>
      <w:commentRangeStart w:id="97"/>
      <w:r w:rsidRPr="00592AF3">
        <w:rPr>
          <w:color w:val="3E0630" w:themeColor="background1"/>
          <w:sz w:val="24"/>
          <w:szCs w:val="28"/>
        </w:rPr>
        <w:t>ols</w:t>
      </w:r>
      <w:commentRangeEnd w:id="97"/>
      <w:r w:rsidR="008323A8" w:rsidRPr="00592AF3">
        <w:rPr>
          <w:rStyle w:val="CommentReference"/>
          <w:color w:val="3E0630" w:themeColor="background1"/>
          <w:sz w:val="24"/>
          <w:szCs w:val="28"/>
        </w:rPr>
        <w:commentReference w:id="97"/>
      </w:r>
    </w:p>
    <w:p w14:paraId="3D7E3A10" w14:textId="0E40DDB7" w:rsidR="00C9327E" w:rsidRDefault="00592AF3" w:rsidP="00C9327E">
      <w:pPr>
        <w:pStyle w:val="BoxHeading"/>
        <w:rPr>
          <w:b w:val="0"/>
          <w:bCs/>
          <w:color w:val="3E0630" w:themeColor="background1"/>
        </w:rPr>
      </w:pPr>
      <w:r>
        <w:rPr>
          <w:b w:val="0"/>
          <w:bCs/>
          <w:color w:val="3E0630" w:themeColor="background1"/>
        </w:rPr>
        <w:t xml:space="preserve">There are different tools available to </w:t>
      </w:r>
      <w:r w:rsidR="00650B47">
        <w:rPr>
          <w:b w:val="0"/>
          <w:bCs/>
          <w:color w:val="3E0630" w:themeColor="background1"/>
        </w:rPr>
        <w:t>industry to help manage a</w:t>
      </w:r>
      <w:ins w:id="98" w:author="Creighton, Alan (Northern Powergrid)" w:date="2025-06-20T12:43:00Z">
        <w:r w:rsidR="00CD6C18">
          <w:rPr>
            <w:b w:val="0"/>
            <w:bCs/>
            <w:color w:val="3E0630" w:themeColor="background1"/>
          </w:rPr>
          <w:t>n</w:t>
        </w:r>
      </w:ins>
      <w:r w:rsidR="00650B47">
        <w:rPr>
          <w:b w:val="0"/>
          <w:bCs/>
          <w:color w:val="3E0630" w:themeColor="background1"/>
        </w:rPr>
        <w:t xml:space="preserve"> electricity supply shortfall to avo</w:t>
      </w:r>
      <w:r w:rsidR="00363D19">
        <w:rPr>
          <w:b w:val="0"/>
          <w:bCs/>
          <w:color w:val="3E0630" w:themeColor="background1"/>
        </w:rPr>
        <w:t xml:space="preserve">id the total shutdown of the GB electricity system. </w:t>
      </w:r>
      <w:ins w:id="99" w:author="Creighton, Alan (Northern Powergrid)" w:date="2025-06-20T12:43:00Z">
        <w:r w:rsidR="00CD6C18">
          <w:rPr>
            <w:b w:val="0"/>
            <w:bCs/>
            <w:color w:val="3E0630" w:themeColor="background1"/>
          </w:rPr>
          <w:t xml:space="preserve"> </w:t>
        </w:r>
      </w:ins>
      <w:r w:rsidR="00363D19">
        <w:rPr>
          <w:b w:val="0"/>
          <w:bCs/>
          <w:color w:val="3E0630" w:themeColor="background1"/>
        </w:rPr>
        <w:t xml:space="preserve">The table below shows a high-level summary of these tools, as </w:t>
      </w:r>
      <w:r w:rsidR="002E5D93">
        <w:rPr>
          <w:b w:val="0"/>
          <w:bCs/>
          <w:color w:val="3E0630" w:themeColor="background1"/>
        </w:rPr>
        <w:t>detailed</w:t>
      </w:r>
      <w:r w:rsidR="00363D19">
        <w:rPr>
          <w:b w:val="0"/>
          <w:bCs/>
          <w:color w:val="3E0630" w:themeColor="background1"/>
        </w:rPr>
        <w:t xml:space="preserve"> in OC6.</w:t>
      </w:r>
      <w:r w:rsidR="00650B47">
        <w:rPr>
          <w:b w:val="0"/>
          <w:bCs/>
          <w:color w:val="3E0630" w:themeColor="background1"/>
        </w:rPr>
        <w:t xml:space="preserve"> </w:t>
      </w:r>
    </w:p>
    <w:p w14:paraId="01961998" w14:textId="43AE3F7A" w:rsidR="00132D0A" w:rsidRDefault="00132D0A">
      <w:pPr>
        <w:rPr>
          <w:ins w:id="100" w:author="Rebecca Scott (NESO)" w:date="2025-06-04T15:27:00Z"/>
          <w:b/>
          <w:bCs/>
          <w:color w:val="3E0630" w:themeColor="background1"/>
        </w:rPr>
      </w:pPr>
      <w:del w:id="101" w:author="Rebecca Scott (NESO)" w:date="2025-06-04T15:27:00Z">
        <w:r w:rsidDel="00065F32">
          <w:rPr>
            <w:b/>
            <w:bCs/>
            <w:color w:val="3E0630" w:themeColor="background1"/>
          </w:rPr>
          <w:br w:type="page"/>
        </w:r>
      </w:del>
    </w:p>
    <w:p w14:paraId="33824904" w14:textId="77777777" w:rsidR="00065F32" w:rsidRDefault="00065F32">
      <w:pPr>
        <w:rPr>
          <w:bCs/>
          <w:color w:val="3E0630" w:themeColor="background1"/>
          <w:lang w:val="en-GB"/>
        </w:rPr>
      </w:pPr>
    </w:p>
    <w:tbl>
      <w:tblPr>
        <w:tblStyle w:val="GridTable6Colorful-Accent12"/>
        <w:tblW w:w="10209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707"/>
        <w:gridCol w:w="2125"/>
        <w:gridCol w:w="2126"/>
        <w:gridCol w:w="2125"/>
        <w:gridCol w:w="2126"/>
      </w:tblGrid>
      <w:tr w:rsidR="000F530E" w:rsidRPr="009E219E" w14:paraId="15CE22BF" w14:textId="77777777" w:rsidTr="000F53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  <w:ins w:id="102" w:author="Rebecca Scott (NESO)" w:date="2025-04-24T14:48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</w:tcPr>
          <w:p w14:paraId="59E324F6" w14:textId="77777777" w:rsidR="000F530E" w:rsidRPr="009E219E" w:rsidRDefault="000F530E" w:rsidP="00917D87">
            <w:pPr>
              <w:spacing w:after="160" w:line="259" w:lineRule="auto"/>
              <w:rPr>
                <w:ins w:id="103" w:author="Rebecca Scott (NESO)" w:date="2025-04-24T14:48:00Z"/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</w:p>
        </w:tc>
        <w:tc>
          <w:tcPr>
            <w:tcW w:w="2125" w:type="dxa"/>
          </w:tcPr>
          <w:p w14:paraId="7A0DDAB7" w14:textId="77777777" w:rsidR="000F530E" w:rsidRPr="009E219E" w:rsidRDefault="000F530E" w:rsidP="00917D87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04" w:author="Rebecca Scott (NESO)" w:date="2025-04-24T14:48:00Z"/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  <w:ins w:id="105" w:author="Rebecca Scott (NESO)" w:date="2025-04-24T14:48:00Z"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>Demand Control Rotation Protocol (DCRP)</w:t>
              </w:r>
            </w:ins>
          </w:p>
        </w:tc>
        <w:tc>
          <w:tcPr>
            <w:tcW w:w="2126" w:type="dxa"/>
          </w:tcPr>
          <w:p w14:paraId="008C8729" w14:textId="77777777" w:rsidR="000F530E" w:rsidRPr="009E219E" w:rsidRDefault="000F530E" w:rsidP="00917D87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06" w:author="Rebecca Scott (NESO)" w:date="2025-04-24T14:48:00Z"/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  <w:ins w:id="107" w:author="Rebecca Scott (NESO)" w:date="2025-04-24T14:48:00Z"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>Electricity Supply Emergency Code (ESEC)</w:t>
              </w:r>
            </w:ins>
          </w:p>
        </w:tc>
        <w:tc>
          <w:tcPr>
            <w:tcW w:w="2125" w:type="dxa"/>
          </w:tcPr>
          <w:p w14:paraId="2A29D9EE" w14:textId="77777777" w:rsidR="000F530E" w:rsidRPr="009E219E" w:rsidRDefault="000F530E" w:rsidP="00917D87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08" w:author="Rebecca Scott (NESO)" w:date="2025-04-24T14:48:00Z"/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  <w:ins w:id="109" w:author="Rebecca Scott (NESO)" w:date="2025-04-24T14:48:00Z"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>Low Frequency Demand Disconnection (LFDD)</w:t>
              </w:r>
            </w:ins>
          </w:p>
        </w:tc>
        <w:tc>
          <w:tcPr>
            <w:tcW w:w="2126" w:type="dxa"/>
          </w:tcPr>
          <w:p w14:paraId="229A557B" w14:textId="77777777" w:rsidR="000F530E" w:rsidRPr="009E219E" w:rsidRDefault="000F530E" w:rsidP="00917D87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10" w:author="Rebecca Scott (NESO)" w:date="2025-04-24T14:48:00Z"/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  <w:ins w:id="111" w:author="Rebecca Scott (NESO)" w:date="2025-04-24T14:48:00Z"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 xml:space="preserve">Manual Demand Control </w:t>
              </w:r>
            </w:ins>
          </w:p>
        </w:tc>
      </w:tr>
      <w:tr w:rsidR="000F530E" w:rsidRPr="009E219E" w14:paraId="6F56D368" w14:textId="77777777" w:rsidTr="000F53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ins w:id="112" w:author="Rebecca Scott (NESO)" w:date="2025-04-24T14:48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</w:tcPr>
          <w:p w14:paraId="2017A70F" w14:textId="77777777" w:rsidR="000F530E" w:rsidRPr="009E219E" w:rsidRDefault="000F530E" w:rsidP="00917D87">
            <w:pPr>
              <w:spacing w:after="160" w:line="259" w:lineRule="auto"/>
              <w:rPr>
                <w:ins w:id="113" w:author="Rebecca Scott (NESO)" w:date="2025-04-24T14:48:00Z"/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ins w:id="114" w:author="Rebecca Scott (NESO)" w:date="2025-04-24T14:48:00Z">
              <w:r w:rsidRPr="009E219E">
                <w:rPr>
                  <w:rFonts w:ascii="Poppins" w:eastAsia="Arial" w:hAnsi="Poppins" w:cs="Poppins"/>
                  <w:color w:val="auto"/>
                  <w:kern w:val="2"/>
                  <w:sz w:val="18"/>
                  <w:szCs w:val="18"/>
                  <w:lang w:val="en-GB"/>
                </w:rPr>
                <w:t>Grid Code Reference</w:t>
              </w:r>
            </w:ins>
          </w:p>
        </w:tc>
        <w:tc>
          <w:tcPr>
            <w:tcW w:w="2125" w:type="dxa"/>
          </w:tcPr>
          <w:p w14:paraId="4670A5FB" w14:textId="77777777" w:rsidR="000F530E" w:rsidRPr="009E219E" w:rsidRDefault="000F530E" w:rsidP="00917D8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15" w:author="Rebecca Scott (NESO)" w:date="2025-04-24T14:48:00Z"/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ins w:id="116" w:author="Rebecca Scott (NESO)" w:date="2025-04-24T14:48:00Z">
              <w:r w:rsidRPr="009E219E">
                <w:rPr>
                  <w:rFonts w:ascii="Poppins" w:eastAsia="Arial" w:hAnsi="Poppins" w:cs="Poppins"/>
                  <w:color w:val="auto"/>
                  <w:kern w:val="2"/>
                  <w:sz w:val="18"/>
                  <w:szCs w:val="18"/>
                  <w:lang w:val="en-GB"/>
                </w:rPr>
                <w:t>OC6.9</w:t>
              </w:r>
            </w:ins>
          </w:p>
        </w:tc>
        <w:tc>
          <w:tcPr>
            <w:tcW w:w="2126" w:type="dxa"/>
          </w:tcPr>
          <w:p w14:paraId="6A9C60DD" w14:textId="77777777" w:rsidR="000F530E" w:rsidRPr="009E219E" w:rsidRDefault="000F530E" w:rsidP="00917D8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17" w:author="Rebecca Scott (NESO)" w:date="2025-04-24T14:48:00Z"/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ins w:id="118" w:author="Rebecca Scott (NESO)" w:date="2025-04-24T14:48:00Z">
              <w:r w:rsidRPr="009E219E">
                <w:rPr>
                  <w:rFonts w:ascii="Poppins" w:eastAsia="Arial" w:hAnsi="Poppins" w:cs="Poppins"/>
                  <w:color w:val="auto"/>
                  <w:kern w:val="2"/>
                  <w:sz w:val="18"/>
                  <w:szCs w:val="18"/>
                  <w:lang w:val="en-GB"/>
                </w:rPr>
                <w:t>OC6.1.5</w:t>
              </w:r>
            </w:ins>
          </w:p>
        </w:tc>
        <w:tc>
          <w:tcPr>
            <w:tcW w:w="2125" w:type="dxa"/>
          </w:tcPr>
          <w:p w14:paraId="0C3CFC2B" w14:textId="77777777" w:rsidR="000F530E" w:rsidRPr="009E219E" w:rsidRDefault="000F530E" w:rsidP="00917D8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19" w:author="Rebecca Scott (NESO)" w:date="2025-04-24T14:48:00Z"/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ins w:id="120" w:author="Rebecca Scott (NESO)" w:date="2025-04-24T14:48:00Z">
              <w:r w:rsidRPr="009E219E">
                <w:rPr>
                  <w:rFonts w:ascii="Poppins" w:eastAsia="Arial" w:hAnsi="Poppins" w:cs="Poppins"/>
                  <w:color w:val="auto"/>
                  <w:kern w:val="2"/>
                  <w:sz w:val="18"/>
                  <w:szCs w:val="18"/>
                  <w:lang w:val="en-GB"/>
                </w:rPr>
                <w:t>OC6.6</w:t>
              </w:r>
            </w:ins>
          </w:p>
        </w:tc>
        <w:tc>
          <w:tcPr>
            <w:tcW w:w="2126" w:type="dxa"/>
          </w:tcPr>
          <w:p w14:paraId="1AA2B718" w14:textId="77777777" w:rsidR="000F530E" w:rsidRPr="009E219E" w:rsidRDefault="000F530E" w:rsidP="00917D8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21" w:author="Rebecca Scott (NESO)" w:date="2025-04-24T14:48:00Z"/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ins w:id="122" w:author="Rebecca Scott (NESO)" w:date="2025-04-24T14:48:00Z">
              <w:r w:rsidRPr="009E219E">
                <w:rPr>
                  <w:rFonts w:ascii="Poppins" w:eastAsia="Arial" w:hAnsi="Poppins" w:cs="Poppins"/>
                  <w:color w:val="auto"/>
                  <w:kern w:val="2"/>
                  <w:sz w:val="18"/>
                  <w:szCs w:val="18"/>
                  <w:lang w:val="en-GB"/>
                </w:rPr>
                <w:t>OC6.5</w:t>
              </w:r>
            </w:ins>
          </w:p>
        </w:tc>
      </w:tr>
      <w:tr w:rsidR="000F530E" w:rsidRPr="009E219E" w14:paraId="4A429CE0" w14:textId="77777777" w:rsidTr="000F530E">
        <w:trPr>
          <w:trHeight w:val="619"/>
          <w:ins w:id="123" w:author="Rebecca Scott (NESO)" w:date="2025-04-24T14:48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</w:tcPr>
          <w:p w14:paraId="70F925C1" w14:textId="77777777" w:rsidR="000F530E" w:rsidRPr="009E219E" w:rsidRDefault="000F530E" w:rsidP="00917D87">
            <w:pPr>
              <w:spacing w:line="259" w:lineRule="auto"/>
              <w:rPr>
                <w:ins w:id="124" w:author="Rebecca Scott (NESO)" w:date="2025-04-24T14:48:00Z"/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  <w:ins w:id="125" w:author="Rebecca Scott (NESO)" w:date="2025-04-24T14:48:00Z"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>Convenor of process/code</w:t>
              </w:r>
            </w:ins>
          </w:p>
        </w:tc>
        <w:tc>
          <w:tcPr>
            <w:tcW w:w="2125" w:type="dxa"/>
          </w:tcPr>
          <w:p w14:paraId="212A4963" w14:textId="77777777" w:rsidR="000F530E" w:rsidRPr="009E219E" w:rsidRDefault="000F530E" w:rsidP="00917D8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26" w:author="Rebecca Scott (NESO)" w:date="2025-04-24T14:48:00Z"/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  <w:ins w:id="127" w:author="Rebecca Scott (NESO)" w:date="2025-04-24T14:48:00Z"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>NESO</w:t>
              </w:r>
            </w:ins>
          </w:p>
        </w:tc>
        <w:tc>
          <w:tcPr>
            <w:tcW w:w="2126" w:type="dxa"/>
          </w:tcPr>
          <w:p w14:paraId="6E4E2092" w14:textId="77777777" w:rsidR="000F530E" w:rsidRPr="009E219E" w:rsidRDefault="000F530E" w:rsidP="00917D8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28" w:author="Rebecca Scott (NESO)" w:date="2025-04-24T14:48:00Z"/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  <w:ins w:id="129" w:author="Rebecca Scott (NESO)" w:date="2025-04-24T14:48:00Z"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>DESNZ/Secretary of State</w:t>
              </w:r>
            </w:ins>
          </w:p>
        </w:tc>
        <w:tc>
          <w:tcPr>
            <w:tcW w:w="2125" w:type="dxa"/>
          </w:tcPr>
          <w:p w14:paraId="4644776D" w14:textId="77777777" w:rsidR="000F530E" w:rsidRPr="009E219E" w:rsidRDefault="000F530E" w:rsidP="00917D8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30" w:author="Rebecca Scott (NESO)" w:date="2025-04-24T14:48:00Z"/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  <w:ins w:id="131" w:author="Rebecca Scott (NESO)" w:date="2025-04-24T14:48:00Z"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>NESO/Network Operators</w:t>
              </w:r>
            </w:ins>
          </w:p>
        </w:tc>
        <w:tc>
          <w:tcPr>
            <w:tcW w:w="2126" w:type="dxa"/>
          </w:tcPr>
          <w:p w14:paraId="4BA66A23" w14:textId="77777777" w:rsidR="000F530E" w:rsidRPr="009E219E" w:rsidRDefault="000F530E" w:rsidP="00917D8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32" w:author="Rebecca Scott (NESO)" w:date="2025-04-24T14:48:00Z"/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  <w:ins w:id="133" w:author="Rebecca Scott (NESO)" w:date="2025-04-24T14:48:00Z"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>NESO</w:t>
              </w:r>
            </w:ins>
          </w:p>
        </w:tc>
      </w:tr>
      <w:tr w:rsidR="000F530E" w:rsidRPr="009E219E" w14:paraId="009FDEC1" w14:textId="77777777" w:rsidTr="000F53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ins w:id="134" w:author="Rebecca Scott (NESO)" w:date="2025-04-24T14:48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</w:tcPr>
          <w:p w14:paraId="7889273F" w14:textId="77777777" w:rsidR="000F530E" w:rsidRPr="009E219E" w:rsidRDefault="000F530E" w:rsidP="00917D87">
            <w:pPr>
              <w:spacing w:line="259" w:lineRule="auto"/>
              <w:rPr>
                <w:ins w:id="135" w:author="Rebecca Scott (NESO)" w:date="2025-04-24T14:48:00Z"/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  <w:ins w:id="136" w:author="Rebecca Scott (NESO)" w:date="2025-04-24T14:48:00Z"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>Purpose</w:t>
              </w:r>
            </w:ins>
          </w:p>
        </w:tc>
        <w:tc>
          <w:tcPr>
            <w:tcW w:w="2125" w:type="dxa"/>
          </w:tcPr>
          <w:p w14:paraId="40B38EFA" w14:textId="27270D35" w:rsidR="000F530E" w:rsidRPr="009E219E" w:rsidRDefault="000F530E" w:rsidP="00917D87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37" w:author="Rebecca Scott (NESO)" w:date="2025-04-24T14:48:00Z"/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ins w:id="138" w:author="Rebecca Scott (NESO)" w:date="2025-04-24T14:48:00Z"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 xml:space="preserve">To deal with </w:t>
              </w:r>
              <w:r w:rsidRPr="009E219E">
                <w:rPr>
                  <w:rFonts w:ascii="Poppins" w:eastAsia="Arial" w:hAnsi="Poppins" w:cs="Poppins"/>
                  <w:b/>
                  <w:bCs/>
                  <w:color w:val="000000"/>
                  <w:kern w:val="2"/>
                  <w:sz w:val="18"/>
                  <w:szCs w:val="18"/>
                  <w:lang w:val="en-GB"/>
                </w:rPr>
                <w:t>short</w:t>
              </w:r>
            </w:ins>
            <w:ins w:id="139" w:author="Creighton, Alan (Northern Powergrid)" w:date="2025-06-20T12:46:00Z">
              <w:r w:rsidR="00861801">
                <w:rPr>
                  <w:rFonts w:ascii="Poppins" w:eastAsia="Arial" w:hAnsi="Poppins" w:cs="Poppins"/>
                  <w:b/>
                  <w:bCs/>
                  <w:color w:val="000000"/>
                  <w:kern w:val="2"/>
                  <w:sz w:val="18"/>
                  <w:szCs w:val="18"/>
                  <w:lang w:val="en-GB"/>
                </w:rPr>
                <w:t>-</w:t>
              </w:r>
            </w:ins>
            <w:ins w:id="140" w:author="Rebecca Scott (NESO)" w:date="2025-04-24T14:48:00Z">
              <w:del w:id="141" w:author="Creighton, Alan (Northern Powergrid)" w:date="2025-06-20T12:46:00Z">
                <w:r w:rsidRPr="009E219E" w:rsidDel="00861801">
                  <w:rPr>
                    <w:rFonts w:ascii="Poppins" w:eastAsia="Arial" w:hAnsi="Poppins" w:cs="Poppins"/>
                    <w:b/>
                    <w:bCs/>
                    <w:color w:val="000000"/>
                    <w:kern w:val="2"/>
                    <w:sz w:val="18"/>
                    <w:szCs w:val="18"/>
                    <w:lang w:val="en-GB"/>
                  </w:rPr>
                  <w:delText xml:space="preserve"> </w:delText>
                </w:r>
              </w:del>
              <w:del w:id="142" w:author="Creighton, Alan (Northern Powergrid)" w:date="2025-06-20T12:45:00Z">
                <w:r w:rsidRPr="009E219E" w:rsidDel="00861801">
                  <w:rPr>
                    <w:rFonts w:ascii="Poppins" w:eastAsia="Arial" w:hAnsi="Poppins" w:cs="Poppins"/>
                    <w:b/>
                    <w:bCs/>
                    <w:color w:val="000000"/>
                    <w:kern w:val="2"/>
                    <w:sz w:val="18"/>
                    <w:szCs w:val="18"/>
                    <w:lang w:val="en-GB"/>
                  </w:rPr>
                  <w:delText>periods</w:delText>
                </w:r>
              </w:del>
            </w:ins>
            <w:ins w:id="143" w:author="Creighton, Alan (Northern Powergrid)" w:date="2025-06-20T12:45:00Z">
              <w:r w:rsidR="00861801">
                <w:rPr>
                  <w:rFonts w:ascii="Poppins" w:eastAsia="Arial" w:hAnsi="Poppins" w:cs="Poppins"/>
                  <w:b/>
                  <w:bCs/>
                  <w:color w:val="000000"/>
                  <w:kern w:val="2"/>
                  <w:sz w:val="18"/>
                  <w:szCs w:val="18"/>
                  <w:lang w:val="en-GB"/>
                </w:rPr>
                <w:t>term</w:t>
              </w:r>
            </w:ins>
            <w:ins w:id="144" w:author="Rebecca Scott (NESO)" w:date="2025-04-24T14:48:00Z">
              <w:r w:rsidRPr="009E219E">
                <w:rPr>
                  <w:rFonts w:ascii="Poppins" w:eastAsia="Arial" w:hAnsi="Poppins" w:cs="Poppins"/>
                  <w:b/>
                  <w:bCs/>
                  <w:color w:val="000000"/>
                  <w:kern w:val="2"/>
                  <w:sz w:val="18"/>
                  <w:szCs w:val="18"/>
                  <w:lang w:val="en-GB"/>
                </w:rPr>
                <w:t xml:space="preserve"> </w:t>
              </w:r>
              <w:del w:id="145" w:author="Creighton, Alan (Northern Powergrid)" w:date="2025-06-20T12:45:00Z">
                <w:r w:rsidRPr="00861801" w:rsidDel="00861801">
                  <w:rPr>
                    <w:rFonts w:eastAsia="Arial" w:cs="Poppins"/>
                    <w:color w:val="000000"/>
                    <w:kern w:val="2"/>
                    <w:sz w:val="18"/>
                    <w:szCs w:val="18"/>
                    <w:lang w:val="en-GB"/>
                    <w:rPrChange w:id="146" w:author="Creighton, Alan (Northern Powergrid)" w:date="2025-06-20T12:44:00Z">
                      <w:rPr>
                        <w:rFonts w:eastAsia="Arial" w:cs="Poppins"/>
                        <w:b/>
                        <w:bCs/>
                        <w:color w:val="000000"/>
                        <w:kern w:val="2"/>
                        <w:sz w:val="18"/>
                        <w:szCs w:val="18"/>
                        <w:lang w:val="en-GB"/>
                      </w:rPr>
                    </w:rPrChange>
                  </w:rPr>
                  <w:delText xml:space="preserve">of </w:delText>
                </w:r>
              </w:del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 xml:space="preserve">shortage of </w:t>
              </w:r>
              <w:del w:id="147" w:author="Creighton, Alan (Northern Powergrid)" w:date="2025-06-20T12:45:00Z">
                <w:r w:rsidRPr="009E219E" w:rsidDel="00861801">
                  <w:rPr>
                    <w:rFonts w:ascii="Poppins" w:eastAsia="Arial" w:hAnsi="Poppins" w:cs="Poppins"/>
                    <w:color w:val="000000"/>
                    <w:kern w:val="2"/>
                    <w:sz w:val="18"/>
                    <w:szCs w:val="18"/>
                    <w:lang w:val="en-GB"/>
                  </w:rPr>
                  <w:delText xml:space="preserve">available </w:delText>
                </w:r>
              </w:del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>electricity supplies to meet demand from consumers.</w:t>
              </w:r>
            </w:ins>
          </w:p>
          <w:p w14:paraId="4380E6A9" w14:textId="77777777" w:rsidR="000F530E" w:rsidRPr="009E219E" w:rsidRDefault="000F530E" w:rsidP="00917D87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48" w:author="Rebecca Scott (NESO)" w:date="2025-04-24T14:48:00Z"/>
                <w:rFonts w:ascii="Poppins" w:eastAsia="Arial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</w:pPr>
            <w:ins w:id="149" w:author="Rebecca Scott (NESO)" w:date="2025-04-24T14:48:00Z"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 xml:space="preserve">Provide </w:t>
              </w:r>
              <w:r w:rsidRPr="009E219E">
                <w:rPr>
                  <w:rFonts w:ascii="Poppins" w:eastAsia="Arial" w:hAnsi="Poppins" w:cs="Poppins"/>
                  <w:b/>
                  <w:bCs/>
                  <w:color w:val="000000"/>
                  <w:kern w:val="2"/>
                  <w:sz w:val="18"/>
                  <w:szCs w:val="18"/>
                  <w:lang w:val="en-GB"/>
                </w:rPr>
                <w:t>co-ordinated</w:t>
              </w:r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 xml:space="preserve"> strategy for limiting negative impacts to society &amp; preventing an electricity system shutdown.</w:t>
              </w:r>
              <w:del w:id="150" w:author="Creighton, Alan (Northern Powergrid)" w:date="2025-06-20T12:46:00Z">
                <w:r w:rsidRPr="009E219E" w:rsidDel="00861801">
                  <w:rPr>
                    <w:rFonts w:ascii="Poppins" w:eastAsia="Arial" w:hAnsi="Poppins" w:cs="Poppins"/>
                    <w:b/>
                    <w:bCs/>
                    <w:color w:val="000000"/>
                    <w:kern w:val="2"/>
                    <w:sz w:val="18"/>
                    <w:szCs w:val="18"/>
                    <w:lang w:val="en-GB"/>
                  </w:rPr>
                  <w:delText xml:space="preserve">  </w:delText>
                </w:r>
              </w:del>
            </w:ins>
          </w:p>
          <w:p w14:paraId="431DB311" w14:textId="77777777" w:rsidR="000F530E" w:rsidRPr="009E219E" w:rsidRDefault="000F530E" w:rsidP="00917D87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1" w:author="Rebecca Scott (NESO)" w:date="2025-04-24T14:48:00Z"/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</w:tcPr>
          <w:p w14:paraId="656B6C90" w14:textId="29C03220" w:rsidR="000F530E" w:rsidRPr="009E219E" w:rsidRDefault="000F530E" w:rsidP="00AA497C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2" w:author="Rebecca Scott (NESO)" w:date="2025-04-24T14:48:00Z"/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ins w:id="153" w:author="Rebecca Scott (NESO)" w:date="2025-04-24T14:48:00Z"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 xml:space="preserve">To deal with </w:t>
              </w:r>
            </w:ins>
            <w:ins w:id="154" w:author="Creighton, Alan (Northern Powergrid)" w:date="2025-06-20T12:46:00Z">
              <w:r w:rsidR="00861801" w:rsidRPr="00861801">
                <w:rPr>
                  <w:rFonts w:eastAsia="Arial" w:cs="Poppins"/>
                  <w:b/>
                  <w:bCs/>
                  <w:color w:val="000000"/>
                  <w:kern w:val="2"/>
                  <w:sz w:val="18"/>
                  <w:szCs w:val="18"/>
                  <w:lang w:val="en-GB"/>
                  <w:rPrChange w:id="155" w:author="Creighton, Alan (Northern Powergrid)" w:date="2025-06-20T12:46:00Z">
                    <w:rPr>
                      <w:rFonts w:eastAsia="Arial" w:cs="Poppins"/>
                      <w:color w:val="000000"/>
                      <w:kern w:val="2"/>
                      <w:sz w:val="18"/>
                      <w:szCs w:val="18"/>
                      <w:lang w:val="en-GB"/>
                    </w:rPr>
                  </w:rPrChange>
                </w:rPr>
                <w:t>longer</w:t>
              </w:r>
              <w:r w:rsidR="00861801">
                <w:rPr>
                  <w:rFonts w:ascii="Poppins" w:eastAsia="Arial" w:hAnsi="Poppins" w:cs="Poppins"/>
                  <w:b/>
                  <w:bCs/>
                  <w:color w:val="000000"/>
                  <w:kern w:val="2"/>
                  <w:sz w:val="18"/>
                  <w:szCs w:val="18"/>
                  <w:lang w:val="en-GB"/>
                </w:rPr>
                <w:t>-</w:t>
              </w:r>
              <w:r w:rsidR="00861801" w:rsidRPr="00861801">
                <w:rPr>
                  <w:rFonts w:eastAsia="Arial" w:cs="Poppins"/>
                  <w:b/>
                  <w:bCs/>
                  <w:color w:val="000000"/>
                  <w:kern w:val="2"/>
                  <w:sz w:val="18"/>
                  <w:szCs w:val="18"/>
                  <w:lang w:val="en-GB"/>
                  <w:rPrChange w:id="156" w:author="Creighton, Alan (Northern Powergrid)" w:date="2025-06-20T12:46:00Z">
                    <w:rPr>
                      <w:rFonts w:eastAsia="Arial" w:cs="Poppins"/>
                      <w:color w:val="000000"/>
                      <w:kern w:val="2"/>
                      <w:sz w:val="18"/>
                      <w:szCs w:val="18"/>
                      <w:lang w:val="en-GB"/>
                    </w:rPr>
                  </w:rPrChange>
                </w:rPr>
                <w:t>term</w:t>
              </w:r>
            </w:ins>
            <w:ins w:id="157" w:author="Rebecca Scott (NESO)" w:date="2025-04-24T14:48:00Z">
              <w:del w:id="158" w:author="Creighton, Alan (Northern Powergrid)" w:date="2025-06-20T12:46:00Z">
                <w:r w:rsidRPr="00861801" w:rsidDel="00861801">
                  <w:rPr>
                    <w:rFonts w:ascii="Poppins" w:eastAsia="Arial" w:hAnsi="Poppins" w:cs="Poppins"/>
                    <w:b/>
                    <w:bCs/>
                    <w:color w:val="000000"/>
                    <w:kern w:val="2"/>
                    <w:sz w:val="18"/>
                    <w:szCs w:val="18"/>
                    <w:lang w:val="en-GB"/>
                  </w:rPr>
                  <w:delText>prolonged</w:delText>
                </w:r>
              </w:del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 xml:space="preserve"> shortage of </w:t>
              </w:r>
              <w:del w:id="159" w:author="Creighton, Alan (Northern Powergrid)" w:date="2025-06-20T12:45:00Z">
                <w:r w:rsidRPr="009E219E" w:rsidDel="00861801">
                  <w:rPr>
                    <w:rFonts w:ascii="Poppins" w:eastAsia="Arial" w:hAnsi="Poppins" w:cs="Poppins"/>
                    <w:color w:val="000000"/>
                    <w:kern w:val="2"/>
                    <w:sz w:val="18"/>
                    <w:szCs w:val="18"/>
                    <w:lang w:val="en-GB"/>
                  </w:rPr>
                  <w:delText xml:space="preserve">available </w:delText>
                </w:r>
              </w:del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>electricity supplies to meet demand from consumers.</w:t>
              </w:r>
            </w:ins>
          </w:p>
          <w:p w14:paraId="6530C4E6" w14:textId="77777777" w:rsidR="000F530E" w:rsidRPr="009E219E" w:rsidRDefault="000F530E" w:rsidP="0086180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0" w:author="Rebecca Scott (NESO)" w:date="2025-04-24T14:48:00Z"/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  <w:ins w:id="161" w:author="Rebecca Scott (NESO)" w:date="2025-04-24T14:48:00Z"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 xml:space="preserve">Provide </w:t>
              </w:r>
              <w:r w:rsidRPr="009E219E">
                <w:rPr>
                  <w:rFonts w:ascii="Poppins" w:eastAsia="Arial" w:hAnsi="Poppins" w:cs="Poppins"/>
                  <w:b/>
                  <w:color w:val="000000"/>
                  <w:kern w:val="2"/>
                  <w:sz w:val="18"/>
                  <w:szCs w:val="18"/>
                  <w:lang w:val="en-GB"/>
                </w:rPr>
                <w:t>co-ordinated</w:t>
              </w:r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 xml:space="preserve"> strategy for limiting negative impacts to society &amp; preventing an electricity system shutdown.</w:t>
              </w:r>
            </w:ins>
          </w:p>
        </w:tc>
        <w:tc>
          <w:tcPr>
            <w:tcW w:w="2125" w:type="dxa"/>
          </w:tcPr>
          <w:p w14:paraId="1AFE9DAC" w14:textId="77777777" w:rsidR="000F530E" w:rsidRPr="009E219E" w:rsidRDefault="000F530E" w:rsidP="00917D87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2" w:author="Rebecca Scott (NESO)" w:date="2025-04-24T14:48:00Z"/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  <w:ins w:id="163" w:author="Rebecca Scott (NESO)" w:date="2025-04-24T14:48:00Z"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>To limit the consequences of a major loss of electricity supplies or rapid increase in demand.</w:t>
              </w:r>
              <w:del w:id="164" w:author="Creighton, Alan (Northern Powergrid)" w:date="2025-06-20T12:46:00Z">
                <w:r w:rsidRPr="009E219E" w:rsidDel="00861801">
                  <w:rPr>
                    <w:rFonts w:ascii="Poppins" w:eastAsia="Arial" w:hAnsi="Poppins" w:cs="Poppins"/>
                    <w:color w:val="000000"/>
                    <w:kern w:val="2"/>
                    <w:sz w:val="18"/>
                    <w:szCs w:val="18"/>
                    <w:lang w:val="en-GB"/>
                  </w:rPr>
                  <w:delText xml:space="preserve">  </w:delText>
                </w:r>
              </w:del>
            </w:ins>
          </w:p>
        </w:tc>
        <w:tc>
          <w:tcPr>
            <w:tcW w:w="2126" w:type="dxa"/>
          </w:tcPr>
          <w:p w14:paraId="34F39B76" w14:textId="41013587" w:rsidR="000F530E" w:rsidRPr="009E219E" w:rsidRDefault="000F530E" w:rsidP="00917D87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5" w:author="Rebecca Scott (NESO)" w:date="2025-04-24T14:48:00Z"/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  <w:ins w:id="166" w:author="Rebecca Scott (NESO)" w:date="2025-04-24T14:48:00Z">
              <w:r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 xml:space="preserve">To deal </w:t>
              </w:r>
              <w:commentRangeStart w:id="167"/>
              <w:r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>with short</w:t>
              </w:r>
            </w:ins>
            <w:ins w:id="168" w:author="Rebecca Scott [NESO]" w:date="2025-07-15T16:11:00Z" w16du:dateUtc="2025-07-15T15:11:00Z">
              <w:r w:rsidR="009A07ED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 xml:space="preserve"> notice events</w:t>
              </w:r>
            </w:ins>
            <w:ins w:id="169" w:author="Rebecca Scott (NESO)" w:date="2025-04-24T14:48:00Z">
              <w:del w:id="170" w:author="Rebecca Scott [NESO]" w:date="2025-07-15T16:11:00Z" w16du:dateUtc="2025-07-15T15:11:00Z">
                <w:r w:rsidDel="009A07ED">
                  <w:rPr>
                    <w:rFonts w:ascii="Poppins" w:eastAsia="Arial" w:hAnsi="Poppins" w:cs="Poppins"/>
                    <w:color w:val="000000"/>
                    <w:kern w:val="2"/>
                    <w:sz w:val="18"/>
                    <w:szCs w:val="18"/>
                    <w:lang w:val="en-GB"/>
                  </w:rPr>
                  <w:delText xml:space="preserve"> period</w:delText>
                </w:r>
              </w:del>
            </w:ins>
            <w:commentRangeEnd w:id="167"/>
            <w:r w:rsidR="00861801">
              <w:rPr>
                <w:rStyle w:val="CommentReference"/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commentReference w:id="167"/>
            </w:r>
            <w:ins w:id="171" w:author="Rebecca Scott (NESO)" w:date="2025-04-24T14:48:00Z">
              <w:del w:id="172" w:author="Rebecca Scott [NESO]" w:date="2025-07-15T16:11:00Z" w16du:dateUtc="2025-07-15T15:11:00Z">
                <w:r w:rsidDel="009A07ED">
                  <w:rPr>
                    <w:rFonts w:ascii="Poppins" w:eastAsia="Arial" w:hAnsi="Poppins" w:cs="Poppins"/>
                    <w:color w:val="000000"/>
                    <w:kern w:val="2"/>
                    <w:sz w:val="18"/>
                    <w:szCs w:val="18"/>
                    <w:lang w:val="en-GB"/>
                  </w:rPr>
                  <w:delText>s</w:delText>
                </w:r>
              </w:del>
              <w:r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 xml:space="preserve"> when there is a shortage in available electricity supplies to meet demand from consumers. </w:t>
              </w:r>
            </w:ins>
            <w:ins w:id="173" w:author="Creighton, Alan (Northern Powergrid)" w:date="2025-06-20T12:47:00Z">
              <w:r w:rsidR="00861801"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>Provide strategy for limiting negative impacts to society &amp; preventing an electricity system shutdown.</w:t>
              </w:r>
            </w:ins>
          </w:p>
        </w:tc>
      </w:tr>
      <w:tr w:rsidR="000F530E" w:rsidRPr="009E219E" w14:paraId="5F804EB5" w14:textId="77777777" w:rsidTr="000F530E">
        <w:trPr>
          <w:ins w:id="174" w:author="Rebecca Scott (NESO)" w:date="2025-04-24T14:48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</w:tcPr>
          <w:p w14:paraId="10314046" w14:textId="77777777" w:rsidR="000F530E" w:rsidRPr="009E219E" w:rsidRDefault="000F530E" w:rsidP="00917D87">
            <w:pPr>
              <w:spacing w:line="259" w:lineRule="auto"/>
              <w:rPr>
                <w:ins w:id="175" w:author="Rebecca Scott (NESO)" w:date="2025-04-24T14:48:00Z"/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  <w:ins w:id="176" w:author="Rebecca Scott (NESO)" w:date="2025-04-24T14:48:00Z"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>Methods of Demand Reduction</w:t>
              </w:r>
            </w:ins>
          </w:p>
        </w:tc>
        <w:tc>
          <w:tcPr>
            <w:tcW w:w="2125" w:type="dxa"/>
          </w:tcPr>
          <w:p w14:paraId="4C7B6CB6" w14:textId="38A064E4" w:rsidR="000F530E" w:rsidRPr="009E219E" w:rsidRDefault="000F530E" w:rsidP="00917D87">
            <w:pPr>
              <w:numPr>
                <w:ilvl w:val="0"/>
                <w:numId w:val="26"/>
              </w:numPr>
              <w:spacing w:after="160"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77" w:author="Rebecca Scott (NESO)" w:date="2025-04-24T14:48:00Z"/>
                <w:rFonts w:ascii="Poppins" w:eastAsia="Times New Roman" w:hAnsi="Poppins" w:cs="Poppins"/>
                <w:b/>
                <w:bCs/>
                <w:color w:val="auto"/>
                <w:kern w:val="2"/>
                <w:sz w:val="18"/>
                <w:szCs w:val="18"/>
                <w:lang w:val="en-GB"/>
              </w:rPr>
            </w:pPr>
            <w:ins w:id="178" w:author="Rebecca Scott (NESO)" w:date="2025-04-24T14:48:00Z">
              <w:r w:rsidRPr="009E219E">
                <w:rPr>
                  <w:rFonts w:ascii="Poppins" w:eastAsia="Times New Roman" w:hAnsi="Poppins" w:cs="Poppins"/>
                  <w:b/>
                  <w:bCs/>
                  <w:color w:val="000000"/>
                  <w:kern w:val="2"/>
                  <w:sz w:val="18"/>
                  <w:szCs w:val="18"/>
                  <w:lang w:val="en-GB"/>
                </w:rPr>
                <w:t xml:space="preserve">Planned Load Disconnection </w:t>
              </w:r>
              <w:r w:rsidRPr="009E219E">
                <w:rPr>
                  <w:rFonts w:ascii="Poppins" w:eastAsia="Times New Roman" w:hAnsi="Poppins" w:cs="Poppins"/>
                  <w:b/>
                  <w:color w:val="000000"/>
                  <w:kern w:val="2"/>
                  <w:sz w:val="18"/>
                  <w:szCs w:val="18"/>
                  <w:lang w:val="en-GB"/>
                </w:rPr>
                <w:t xml:space="preserve">(exclude protected </w:t>
              </w:r>
            </w:ins>
            <w:ins w:id="179" w:author="Creighton, Alan (Northern Powergrid)" w:date="2025-06-20T12:53:00Z">
              <w:r w:rsidR="00861801">
                <w:rPr>
                  <w:rFonts w:ascii="Poppins" w:eastAsia="Times New Roman" w:hAnsi="Poppins" w:cs="Poppins"/>
                  <w:b/>
                  <w:color w:val="000000"/>
                  <w:kern w:val="2"/>
                  <w:sz w:val="18"/>
                  <w:szCs w:val="18"/>
                  <w:lang w:val="en-GB"/>
                </w:rPr>
                <w:t>customers</w:t>
              </w:r>
            </w:ins>
            <w:ins w:id="180" w:author="Rebecca Scott (NESO)" w:date="2025-04-24T14:48:00Z">
              <w:del w:id="181" w:author="Creighton, Alan (Northern Powergrid)" w:date="2025-06-20T12:53:00Z">
                <w:r w:rsidRPr="009E219E" w:rsidDel="00861801">
                  <w:rPr>
                    <w:rFonts w:ascii="Poppins" w:eastAsia="Times New Roman" w:hAnsi="Poppins" w:cs="Poppins"/>
                    <w:b/>
                    <w:color w:val="000000"/>
                    <w:kern w:val="2"/>
                    <w:sz w:val="18"/>
                    <w:szCs w:val="18"/>
                    <w:lang w:val="en-GB"/>
                  </w:rPr>
                  <w:delText>loads</w:delText>
                </w:r>
              </w:del>
              <w:r w:rsidRPr="009E219E">
                <w:rPr>
                  <w:rFonts w:ascii="Poppins" w:eastAsia="Times New Roman" w:hAnsi="Poppins" w:cs="Poppins"/>
                  <w:b/>
                  <w:color w:val="000000"/>
                  <w:kern w:val="2"/>
                  <w:sz w:val="18"/>
                  <w:szCs w:val="18"/>
                  <w:lang w:val="en-GB"/>
                </w:rPr>
                <w:t xml:space="preserve">) </w:t>
              </w:r>
              <w:r w:rsidRPr="009E219E">
                <w:rPr>
                  <w:rFonts w:ascii="Poppins" w:eastAsia="Times New Roman" w:hAnsi="Poppins" w:cs="Poppins"/>
                  <w:bCs/>
                  <w:color w:val="000000"/>
                  <w:kern w:val="2"/>
                  <w:sz w:val="18"/>
                  <w:szCs w:val="18"/>
                  <w:lang w:val="en-GB"/>
                </w:rPr>
                <w:t xml:space="preserve">via up to </w:t>
              </w:r>
              <w:commentRangeStart w:id="182"/>
              <w:r w:rsidRPr="009E219E">
                <w:rPr>
                  <w:rFonts w:ascii="Poppins" w:eastAsia="Times New Roman" w:hAnsi="Poppins" w:cs="Poppins"/>
                  <w:bCs/>
                  <w:color w:val="000000"/>
                  <w:kern w:val="2"/>
                  <w:sz w:val="18"/>
                  <w:szCs w:val="18"/>
                  <w:lang w:val="en-GB"/>
                </w:rPr>
                <w:t>1</w:t>
              </w:r>
              <w:del w:id="183" w:author="Rebecca Scott [NESO]" w:date="2025-07-15T16:12:00Z" w16du:dateUtc="2025-07-15T15:12:00Z">
                <w:r w:rsidRPr="009E219E" w:rsidDel="00FA08CA">
                  <w:rPr>
                    <w:rFonts w:ascii="Poppins" w:eastAsia="Times New Roman" w:hAnsi="Poppins" w:cs="Poppins"/>
                    <w:bCs/>
                    <w:color w:val="000000"/>
                    <w:kern w:val="2"/>
                    <w:sz w:val="18"/>
                    <w:szCs w:val="18"/>
                    <w:lang w:val="en-GB"/>
                  </w:rPr>
                  <w:delText>8</w:delText>
                </w:r>
              </w:del>
            </w:ins>
            <w:commentRangeEnd w:id="182"/>
            <w:r w:rsidR="00861801">
              <w:rPr>
                <w:rStyle w:val="CommentReference"/>
                <w:rFonts w:ascii="Poppins" w:eastAsia="Times New Roman" w:hAnsi="Poppins" w:cs="Poppins"/>
                <w:bCs/>
                <w:color w:val="000000"/>
                <w:kern w:val="2"/>
                <w:sz w:val="18"/>
                <w:szCs w:val="18"/>
                <w:lang w:val="en-GB"/>
              </w:rPr>
              <w:commentReference w:id="182"/>
            </w:r>
            <w:ins w:id="184" w:author="Rebecca Scott [NESO]" w:date="2025-07-15T16:12:00Z" w16du:dateUtc="2025-07-15T15:12:00Z">
              <w:r w:rsidR="00FA08CA">
                <w:rPr>
                  <w:rFonts w:ascii="Poppins" w:eastAsia="Times New Roman" w:hAnsi="Poppins" w:cs="Poppins"/>
                  <w:bCs/>
                  <w:color w:val="000000"/>
                  <w:kern w:val="2"/>
                  <w:sz w:val="18"/>
                  <w:szCs w:val="18"/>
                  <w:lang w:val="en-GB"/>
                </w:rPr>
                <w:t>4</w:t>
              </w:r>
            </w:ins>
            <w:ins w:id="185" w:author="Rebecca Scott (NESO)" w:date="2025-04-24T14:48:00Z">
              <w:r w:rsidRPr="009E219E">
                <w:rPr>
                  <w:rFonts w:ascii="Poppins" w:eastAsia="Times New Roman" w:hAnsi="Poppins" w:cs="Poppins"/>
                  <w:bCs/>
                  <w:color w:val="000000"/>
                  <w:kern w:val="2"/>
                  <w:sz w:val="18"/>
                  <w:szCs w:val="18"/>
                  <w:lang w:val="en-GB"/>
                </w:rPr>
                <w:t xml:space="preserve"> (circa five percent of demand) load blocks.</w:t>
              </w:r>
              <w:del w:id="186" w:author="Creighton, Alan (Northern Powergrid)" w:date="2025-06-20T12:52:00Z">
                <w:r w:rsidRPr="009E219E" w:rsidDel="00861801">
                  <w:rPr>
                    <w:rFonts w:ascii="Poppins" w:eastAsia="Times New Roman" w:hAnsi="Poppins" w:cs="Poppins"/>
                    <w:b/>
                    <w:color w:val="000000"/>
                    <w:kern w:val="2"/>
                    <w:sz w:val="18"/>
                    <w:szCs w:val="18"/>
                    <w:lang w:val="en-GB"/>
                  </w:rPr>
                  <w:delText xml:space="preserve"> </w:delText>
                </w:r>
              </w:del>
            </w:ins>
          </w:p>
          <w:p w14:paraId="360658B3" w14:textId="77777777" w:rsidR="000F530E" w:rsidRPr="009E219E" w:rsidRDefault="000F530E" w:rsidP="00917D8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87" w:author="Rebecca Scott (NESO)" w:date="2025-04-24T14:48:00Z"/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</w:tcPr>
          <w:p w14:paraId="2C858D44" w14:textId="61492341" w:rsidR="000F530E" w:rsidRPr="00861801" w:rsidRDefault="00861801" w:rsidP="00861801">
            <w:pPr>
              <w:numPr>
                <w:ilvl w:val="0"/>
                <w:numId w:val="28"/>
              </w:numPr>
              <w:spacing w:after="160"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88" w:author="Rebecca Scott (NESO)" w:date="2025-04-24T14:48:00Z"/>
                <w:rFonts w:ascii="Poppins" w:eastAsia="Times New Roman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ins w:id="189" w:author="Creighton, Alan (Northern Powergrid)" w:date="2025-06-20T12:57:00Z">
              <w:r w:rsidRPr="00861801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>Public appeal to reduce usage &amp; restrict usage of industrial &amp; commercial premises.</w:t>
              </w:r>
            </w:ins>
            <w:ins w:id="190" w:author="Rebecca Scott (NESO)" w:date="2025-04-24T14:48:00Z">
              <w:del w:id="191" w:author="Creighton, Alan (Northern Powergrid)" w:date="2025-06-20T12:57:00Z">
                <w:r w:rsidR="000F530E" w:rsidRPr="00861801" w:rsidDel="00861801">
                  <w:rPr>
                    <w:rFonts w:ascii="Poppins" w:eastAsia="Times New Roman" w:hAnsi="Poppins" w:cs="Poppins"/>
                    <w:color w:val="000000"/>
                    <w:kern w:val="2"/>
                    <w:sz w:val="18"/>
                    <w:szCs w:val="18"/>
                    <w:lang w:val="en-GB"/>
                  </w:rPr>
                  <w:delText>Public appeals</w:delText>
                </w:r>
              </w:del>
            </w:ins>
            <w:ins w:id="192" w:author="Creighton, Alan (Northern Powergrid)" w:date="2025-06-20T12:52:00Z">
              <w:r w:rsidRPr="00861801">
                <w:rPr>
                  <w:rFonts w:ascii="Poppins" w:eastAsia="Times New Roman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>.</w:t>
              </w:r>
            </w:ins>
          </w:p>
          <w:p w14:paraId="1A89330F" w14:textId="44E5A96C" w:rsidR="000F530E" w:rsidRPr="009E219E" w:rsidRDefault="000F530E" w:rsidP="00861801">
            <w:pPr>
              <w:numPr>
                <w:ilvl w:val="0"/>
                <w:numId w:val="28"/>
              </w:numPr>
              <w:spacing w:after="160"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93" w:author="Rebecca Scott (NESO)" w:date="2025-04-24T14:48:00Z"/>
                <w:rFonts w:ascii="Poppins" w:eastAsia="Times New Roman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ins w:id="194" w:author="Rebecca Scott (NESO)" w:date="2025-04-24T14:48:00Z">
              <w:r w:rsidRPr="009E219E">
                <w:rPr>
                  <w:rFonts w:ascii="Poppins" w:eastAsia="Times New Roman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>Restrict usage of industrial &amp; commercial premises</w:t>
              </w:r>
            </w:ins>
            <w:ins w:id="195" w:author="Creighton, Alan (Northern Powergrid)" w:date="2025-06-20T12:52:00Z">
              <w:r w:rsidR="00861801">
                <w:rPr>
                  <w:rFonts w:ascii="Poppins" w:eastAsia="Times New Roman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>.</w:t>
              </w:r>
            </w:ins>
          </w:p>
          <w:p w14:paraId="1C78999F" w14:textId="365965FB" w:rsidR="000F530E" w:rsidRPr="009E219E" w:rsidRDefault="000F530E" w:rsidP="00861801">
            <w:pPr>
              <w:numPr>
                <w:ilvl w:val="0"/>
                <w:numId w:val="28"/>
              </w:numPr>
              <w:spacing w:after="160"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96" w:author="Rebecca Scott (NESO)" w:date="2025-04-24T14:48:00Z"/>
                <w:rFonts w:ascii="Poppins" w:eastAsia="Times New Roman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ins w:id="197" w:author="Rebecca Scott (NESO)" w:date="2025-04-24T14:48:00Z">
              <w:r w:rsidRPr="009E219E">
                <w:rPr>
                  <w:rFonts w:ascii="Poppins" w:eastAsia="Times New Roman" w:hAnsi="Poppins" w:cs="Poppins"/>
                  <w:b/>
                  <w:color w:val="000000"/>
                  <w:kern w:val="2"/>
                  <w:sz w:val="18"/>
                  <w:szCs w:val="18"/>
                  <w:lang w:val="en-GB"/>
                </w:rPr>
                <w:t xml:space="preserve">Planned Load Disconnection (exclude protected </w:t>
              </w:r>
              <w:del w:id="198" w:author="Creighton, Alan (Northern Powergrid)" w:date="2025-06-20T12:53:00Z">
                <w:r w:rsidRPr="009E219E" w:rsidDel="00861801">
                  <w:rPr>
                    <w:rFonts w:ascii="Poppins" w:eastAsia="Times New Roman" w:hAnsi="Poppins" w:cs="Poppins"/>
                    <w:b/>
                    <w:color w:val="000000"/>
                    <w:kern w:val="2"/>
                    <w:sz w:val="18"/>
                    <w:szCs w:val="18"/>
                    <w:lang w:val="en-GB"/>
                  </w:rPr>
                  <w:delText>loads</w:delText>
                </w:r>
              </w:del>
            </w:ins>
            <w:ins w:id="199" w:author="Creighton, Alan (Northern Powergrid)" w:date="2025-06-20T12:53:00Z">
              <w:r w:rsidR="00861801">
                <w:rPr>
                  <w:rFonts w:ascii="Poppins" w:eastAsia="Times New Roman" w:hAnsi="Poppins" w:cs="Poppins"/>
                  <w:b/>
                  <w:color w:val="000000"/>
                  <w:kern w:val="2"/>
                  <w:sz w:val="18"/>
                  <w:szCs w:val="18"/>
                  <w:lang w:val="en-GB"/>
                </w:rPr>
                <w:t>customers</w:t>
              </w:r>
            </w:ins>
            <w:ins w:id="200" w:author="Rebecca Scott (NESO)" w:date="2025-04-24T14:48:00Z">
              <w:r w:rsidRPr="009E219E">
                <w:rPr>
                  <w:rFonts w:ascii="Poppins" w:eastAsia="Times New Roman" w:hAnsi="Poppins" w:cs="Poppins"/>
                  <w:b/>
                  <w:color w:val="000000"/>
                  <w:kern w:val="2"/>
                  <w:sz w:val="18"/>
                  <w:szCs w:val="18"/>
                  <w:lang w:val="en-GB"/>
                </w:rPr>
                <w:t xml:space="preserve">) </w:t>
              </w:r>
              <w:r w:rsidRPr="009E219E">
                <w:rPr>
                  <w:rFonts w:ascii="Poppins" w:eastAsia="Times New Roman" w:hAnsi="Poppins" w:cs="Poppins"/>
                  <w:bCs/>
                  <w:color w:val="000000"/>
                  <w:kern w:val="2"/>
                  <w:sz w:val="18"/>
                  <w:szCs w:val="18"/>
                  <w:lang w:val="en-GB"/>
                </w:rPr>
                <w:t>via 18 (circa five percent of demand) load blocks.</w:t>
              </w:r>
            </w:ins>
          </w:p>
          <w:p w14:paraId="59AA3410" w14:textId="77777777" w:rsidR="000F530E" w:rsidRPr="009E219E" w:rsidRDefault="000F530E" w:rsidP="00917D87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01" w:author="Rebecca Scott (NESO)" w:date="2025-04-24T14:48:00Z"/>
                <w:rFonts w:ascii="Poppins" w:eastAsia="Times New Roman" w:hAnsi="Poppins" w:cs="Poppins"/>
                <w:color w:val="auto"/>
                <w:kern w:val="2"/>
                <w:sz w:val="18"/>
                <w:szCs w:val="18"/>
                <w:lang w:val="en-GB"/>
              </w:rPr>
            </w:pPr>
          </w:p>
        </w:tc>
        <w:tc>
          <w:tcPr>
            <w:tcW w:w="2125" w:type="dxa"/>
          </w:tcPr>
          <w:p w14:paraId="719C38B4" w14:textId="04CA2BAC" w:rsidR="000F530E" w:rsidRPr="009E219E" w:rsidRDefault="000F530E" w:rsidP="00917D87">
            <w:pPr>
              <w:numPr>
                <w:ilvl w:val="0"/>
                <w:numId w:val="30"/>
              </w:numPr>
              <w:spacing w:after="160" w:line="259" w:lineRule="auto"/>
              <w:ind w:left="3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02" w:author="Rebecca Scott (NESO)" w:date="2025-04-24T14:48:00Z"/>
                <w:rFonts w:ascii="Poppins" w:eastAsia="Times New Roman" w:hAnsi="Poppins" w:cs="Poppins"/>
                <w:color w:val="000000"/>
                <w:sz w:val="18"/>
                <w:szCs w:val="18"/>
                <w:lang w:val="en-GB"/>
              </w:rPr>
            </w:pPr>
            <w:commentRangeStart w:id="203"/>
            <w:ins w:id="204" w:author="Rebecca Scott (NESO)" w:date="2025-04-24T14:48:00Z">
              <w:r w:rsidRPr="009E219E">
                <w:rPr>
                  <w:rFonts w:ascii="Poppins" w:eastAsia="Arial" w:hAnsi="Poppins" w:cs="Poppins"/>
                  <w:color w:val="000000"/>
                  <w:sz w:val="18"/>
                  <w:szCs w:val="18"/>
                  <w:lang w:val="en-GB"/>
                </w:rPr>
                <w:t>D</w:t>
              </w:r>
            </w:ins>
            <w:commentRangeEnd w:id="203"/>
            <w:r w:rsidR="00861801" w:rsidRPr="009E219E">
              <w:rPr>
                <w:rStyle w:val="CommentReference"/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commentReference w:id="203"/>
            </w:r>
            <w:ins w:id="205" w:author="Rebecca Scott (NESO)" w:date="2025-04-24T14:48:00Z">
              <w:r w:rsidRPr="009E219E">
                <w:rPr>
                  <w:rFonts w:ascii="Poppins" w:eastAsia="Arial" w:hAnsi="Poppins" w:cs="Poppins"/>
                  <w:color w:val="000000"/>
                  <w:sz w:val="18"/>
                  <w:szCs w:val="18"/>
                  <w:lang w:val="en-GB"/>
                </w:rPr>
                <w:t xml:space="preserve">esigned to automatically disconnect at least 60% (40% in Scotland) of the total </w:t>
              </w:r>
              <w:del w:id="206" w:author="Creighton, Alan (Northern Powergrid)" w:date="2025-06-20T12:49:00Z">
                <w:r w:rsidRPr="009E219E" w:rsidDel="00861801">
                  <w:rPr>
                    <w:rFonts w:ascii="Poppins" w:eastAsia="Arial" w:hAnsi="Poppins" w:cs="Poppins"/>
                    <w:color w:val="000000"/>
                    <w:sz w:val="18"/>
                    <w:szCs w:val="18"/>
                    <w:lang w:val="en-GB"/>
                  </w:rPr>
                  <w:delText>DNO</w:delText>
                </w:r>
              </w:del>
            </w:ins>
            <w:ins w:id="207" w:author="Creighton, Alan (Northern Powergrid)" w:date="2025-06-20T12:49:00Z">
              <w:r w:rsidR="00861801">
                <w:rPr>
                  <w:rFonts w:ascii="Poppins" w:eastAsia="Arial" w:hAnsi="Poppins" w:cs="Poppins"/>
                  <w:color w:val="000000"/>
                  <w:sz w:val="18"/>
                  <w:szCs w:val="18"/>
                  <w:lang w:val="en-GB"/>
                </w:rPr>
                <w:t>transmission system</w:t>
              </w:r>
            </w:ins>
            <w:ins w:id="208" w:author="Rebecca Scott (NESO)" w:date="2025-04-24T14:48:00Z">
              <w:r w:rsidRPr="009E219E">
                <w:rPr>
                  <w:rFonts w:ascii="Poppins" w:eastAsia="Arial" w:hAnsi="Poppins" w:cs="Poppins"/>
                  <w:color w:val="000000"/>
                  <w:sz w:val="18"/>
                  <w:szCs w:val="18"/>
                  <w:lang w:val="en-GB"/>
                </w:rPr>
                <w:t xml:space="preserve"> demand </w:t>
              </w:r>
              <w:del w:id="209" w:author="Creighton, Alan (Northern Powergrid)" w:date="2025-06-20T12:50:00Z">
                <w:r w:rsidRPr="009E219E" w:rsidDel="00861801">
                  <w:rPr>
                    <w:rFonts w:ascii="Poppins" w:eastAsia="Arial" w:hAnsi="Poppins" w:cs="Poppins"/>
                    <w:color w:val="000000"/>
                    <w:sz w:val="18"/>
                    <w:szCs w:val="18"/>
                    <w:lang w:val="en-GB"/>
                  </w:rPr>
                  <w:delText>over</w:delText>
                </w:r>
              </w:del>
            </w:ins>
            <w:ins w:id="210" w:author="Creighton, Alan (Northern Powergrid)" w:date="2025-06-20T12:50:00Z">
              <w:r w:rsidR="00861801">
                <w:rPr>
                  <w:rFonts w:ascii="Poppins" w:eastAsia="Arial" w:hAnsi="Poppins" w:cs="Poppins"/>
                  <w:color w:val="000000"/>
                  <w:sz w:val="18"/>
                  <w:szCs w:val="18"/>
                  <w:lang w:val="en-GB"/>
                </w:rPr>
                <w:t>in</w:t>
              </w:r>
            </w:ins>
            <w:ins w:id="211" w:author="Rebecca Scott (NESO)" w:date="2025-04-24T14:48:00Z">
              <w:r w:rsidRPr="009E219E">
                <w:rPr>
                  <w:rFonts w:ascii="Poppins" w:eastAsia="Arial" w:hAnsi="Poppins" w:cs="Poppins"/>
                  <w:color w:val="000000"/>
                  <w:sz w:val="18"/>
                  <w:szCs w:val="18"/>
                  <w:lang w:val="en-GB"/>
                </w:rPr>
                <w:t xml:space="preserve"> 9 stages at predefined low frequency points (48.8 -47.8Hz).</w:t>
              </w:r>
              <w:del w:id="212" w:author="Creighton, Alan (Northern Powergrid)" w:date="2025-06-20T12:52:00Z">
                <w:r w:rsidRPr="009E219E" w:rsidDel="00861801">
                  <w:rPr>
                    <w:rFonts w:ascii="Poppins" w:eastAsia="Arial" w:hAnsi="Poppins" w:cs="Poppins"/>
                    <w:color w:val="000000"/>
                    <w:sz w:val="18"/>
                    <w:szCs w:val="18"/>
                    <w:lang w:val="en-GB"/>
                  </w:rPr>
                  <w:delText xml:space="preserve">  </w:delText>
                </w:r>
              </w:del>
            </w:ins>
          </w:p>
        </w:tc>
        <w:tc>
          <w:tcPr>
            <w:tcW w:w="2126" w:type="dxa"/>
          </w:tcPr>
          <w:p w14:paraId="11384B01" w14:textId="5ECFAFAB" w:rsidR="000F530E" w:rsidRDefault="000F530E" w:rsidP="000F530E">
            <w:pPr>
              <w:numPr>
                <w:ilvl w:val="0"/>
                <w:numId w:val="32"/>
              </w:numPr>
              <w:spacing w:after="160" w:line="259" w:lineRule="auto"/>
              <w:ind w:left="3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13" w:author="Rebecca Scott (NESO)" w:date="2025-04-24T14:48:00Z"/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</w:pPr>
            <w:ins w:id="214" w:author="Rebecca Scott (NESO)" w:date="2025-04-24T14:48:00Z">
              <w:r>
                <w:rPr>
                  <w:rFonts w:ascii="Poppins" w:eastAsia="Arial" w:hAnsi="Poppins" w:cs="Poppins"/>
                  <w:color w:val="000000"/>
                  <w:sz w:val="18"/>
                  <w:szCs w:val="18"/>
                  <w:lang w:val="en-GB"/>
                </w:rPr>
                <w:t>Voltage control</w:t>
              </w:r>
            </w:ins>
            <w:ins w:id="215" w:author="Creighton, Alan (Northern Powergrid)" w:date="2025-06-20T12:51:00Z">
              <w:r w:rsidR="00861801">
                <w:rPr>
                  <w:rFonts w:ascii="Poppins" w:eastAsia="Arial" w:hAnsi="Poppins" w:cs="Poppins"/>
                  <w:color w:val="000000"/>
                  <w:sz w:val="18"/>
                  <w:szCs w:val="18"/>
                  <w:lang w:val="en-GB"/>
                </w:rPr>
                <w:t>, designed to reduce transmission system demand by reducing customer voltages</w:t>
              </w:r>
            </w:ins>
            <w:ins w:id="216" w:author="Creighton, Alan (Northern Powergrid)" w:date="2025-06-20T12:52:00Z">
              <w:r w:rsidR="00861801">
                <w:rPr>
                  <w:rFonts w:ascii="Poppins" w:eastAsia="Arial" w:hAnsi="Poppins" w:cs="Poppins"/>
                  <w:color w:val="000000"/>
                  <w:sz w:val="18"/>
                  <w:szCs w:val="18"/>
                  <w:lang w:val="en-GB"/>
                </w:rPr>
                <w:t>.</w:t>
              </w:r>
            </w:ins>
          </w:p>
          <w:p w14:paraId="37A21159" w14:textId="0E1C89BF" w:rsidR="000F530E" w:rsidRPr="009E219E" w:rsidRDefault="00861801" w:rsidP="000F530E">
            <w:pPr>
              <w:numPr>
                <w:ilvl w:val="0"/>
                <w:numId w:val="32"/>
              </w:numPr>
              <w:spacing w:after="160" w:line="259" w:lineRule="auto"/>
              <w:ind w:left="3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17" w:author="Rebecca Scott (NESO)" w:date="2025-04-24T14:48:00Z"/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</w:pPr>
            <w:ins w:id="218" w:author="Creighton, Alan (Northern Powergrid)" w:date="2025-06-20T12:52:00Z">
              <w:r w:rsidRPr="00861801">
                <w:rPr>
                  <w:rFonts w:eastAsia="Arial" w:cs="Poppins"/>
                  <w:b/>
                  <w:bCs/>
                  <w:color w:val="000000"/>
                  <w:sz w:val="18"/>
                  <w:szCs w:val="18"/>
                  <w:lang w:val="en-GB"/>
                  <w:rPrChange w:id="219" w:author="Creighton, Alan (Northern Powergrid)" w:date="2025-06-20T12:53:00Z">
                    <w:rPr>
                      <w:rFonts w:eastAsia="Arial" w:cs="Poppins"/>
                      <w:color w:val="000000"/>
                      <w:sz w:val="18"/>
                      <w:szCs w:val="18"/>
                      <w:lang w:val="en-GB"/>
                    </w:rPr>
                  </w:rPrChange>
                </w:rPr>
                <w:t xml:space="preserve">Planned Load Disconnection (excluding protected </w:t>
              </w:r>
            </w:ins>
            <w:ins w:id="220" w:author="Creighton, Alan (Northern Powergrid)" w:date="2025-06-20T12:53:00Z">
              <w:r w:rsidRPr="00861801">
                <w:rPr>
                  <w:rFonts w:eastAsia="Arial" w:cs="Poppins"/>
                  <w:b/>
                  <w:bCs/>
                  <w:color w:val="000000"/>
                  <w:sz w:val="18"/>
                  <w:szCs w:val="18"/>
                  <w:lang w:val="en-GB"/>
                  <w:rPrChange w:id="221" w:author="Creighton, Alan (Northern Powergrid)" w:date="2025-06-20T12:53:00Z">
                    <w:rPr>
                      <w:rFonts w:eastAsia="Arial" w:cs="Poppins"/>
                      <w:color w:val="000000"/>
                      <w:sz w:val="18"/>
                      <w:szCs w:val="18"/>
                      <w:lang w:val="en-GB"/>
                    </w:rPr>
                  </w:rPrChange>
                </w:rPr>
                <w:t>customers</w:t>
              </w:r>
              <w:r>
                <w:rPr>
                  <w:rFonts w:ascii="Poppins" w:eastAsia="Arial" w:hAnsi="Poppins" w:cs="Poppins"/>
                  <w:color w:val="000000"/>
                  <w:sz w:val="18"/>
                  <w:szCs w:val="18"/>
                  <w:lang w:val="en-GB"/>
                </w:rPr>
                <w:t>) via up</w:t>
              </w:r>
            </w:ins>
            <w:ins w:id="222" w:author="Creighton, Alan (Northern Powergrid)" w:date="2025-06-20T12:54:00Z">
              <w:r>
                <w:rPr>
                  <w:rFonts w:ascii="Poppins" w:eastAsia="Arial" w:hAnsi="Poppins" w:cs="Poppins"/>
                  <w:color w:val="000000"/>
                  <w:sz w:val="18"/>
                  <w:szCs w:val="18"/>
                  <w:lang w:val="en-GB"/>
                </w:rPr>
                <w:t xml:space="preserve"> </w:t>
              </w:r>
            </w:ins>
            <w:ins w:id="223" w:author="Creighton, Alan (Northern Powergrid)" w:date="2025-06-20T12:53:00Z">
              <w:r>
                <w:rPr>
                  <w:rFonts w:ascii="Poppins" w:eastAsia="Arial" w:hAnsi="Poppins" w:cs="Poppins"/>
                  <w:color w:val="000000"/>
                  <w:sz w:val="18"/>
                  <w:szCs w:val="18"/>
                  <w:lang w:val="en-GB"/>
                </w:rPr>
                <w:t xml:space="preserve">to </w:t>
              </w:r>
            </w:ins>
            <w:ins w:id="224" w:author="Creighton, Alan (Northern Powergrid)" w:date="2025-06-20T12:54:00Z">
              <w:r>
                <w:rPr>
                  <w:rFonts w:ascii="Poppins" w:eastAsia="Arial" w:hAnsi="Poppins" w:cs="Poppins"/>
                  <w:color w:val="000000"/>
                  <w:sz w:val="18"/>
                  <w:szCs w:val="18"/>
                  <w:lang w:val="en-GB"/>
                </w:rPr>
                <w:t xml:space="preserve">4 (circa five percent of demand) </w:t>
              </w:r>
            </w:ins>
            <w:ins w:id="225" w:author="Creighton, Alan (Northern Powergrid)" w:date="2025-06-20T12:55:00Z">
              <w:r>
                <w:rPr>
                  <w:rFonts w:ascii="Poppins" w:eastAsia="Arial" w:hAnsi="Poppins" w:cs="Poppins"/>
                  <w:color w:val="000000"/>
                  <w:sz w:val="18"/>
                  <w:szCs w:val="18"/>
                  <w:lang w:val="en-GB"/>
                </w:rPr>
                <w:t>l</w:t>
              </w:r>
            </w:ins>
            <w:ins w:id="226" w:author="Rebecca Scott (NESO)" w:date="2025-06-04T16:15:00Z">
              <w:del w:id="227" w:author="Creighton, Alan (Northern Powergrid)" w:date="2025-06-20T12:55:00Z">
                <w:r w:rsidR="00ED6D1A" w:rsidDel="00861801">
                  <w:rPr>
                    <w:rFonts w:ascii="Poppins" w:eastAsia="Arial" w:hAnsi="Poppins" w:cs="Poppins"/>
                    <w:color w:val="000000"/>
                    <w:sz w:val="18"/>
                    <w:szCs w:val="18"/>
                    <w:lang w:val="en-GB"/>
                  </w:rPr>
                  <w:delText>Fast L</w:delText>
                </w:r>
              </w:del>
              <w:r w:rsidR="00ED6D1A">
                <w:rPr>
                  <w:rFonts w:ascii="Poppins" w:eastAsia="Arial" w:hAnsi="Poppins" w:cs="Poppins"/>
                  <w:color w:val="000000"/>
                  <w:sz w:val="18"/>
                  <w:szCs w:val="18"/>
                  <w:lang w:val="en-GB"/>
                </w:rPr>
                <w:t xml:space="preserve">oad </w:t>
              </w:r>
            </w:ins>
            <w:ins w:id="228" w:author="Creighton, Alan (Northern Powergrid)" w:date="2025-06-20T12:55:00Z">
              <w:r>
                <w:rPr>
                  <w:rFonts w:ascii="Poppins" w:eastAsia="Arial" w:hAnsi="Poppins" w:cs="Poppins"/>
                  <w:color w:val="000000"/>
                  <w:sz w:val="18"/>
                  <w:szCs w:val="18"/>
                  <w:lang w:val="en-GB"/>
                </w:rPr>
                <w:t>b</w:t>
              </w:r>
            </w:ins>
            <w:ins w:id="229" w:author="Rebecca Scott (NESO)" w:date="2025-06-04T16:15:00Z">
              <w:del w:id="230" w:author="Creighton, Alan (Northern Powergrid)" w:date="2025-06-20T12:55:00Z">
                <w:r w:rsidR="007575FA" w:rsidDel="00861801">
                  <w:rPr>
                    <w:rFonts w:ascii="Poppins" w:eastAsia="Arial" w:hAnsi="Poppins" w:cs="Poppins"/>
                    <w:color w:val="000000"/>
                    <w:sz w:val="18"/>
                    <w:szCs w:val="18"/>
                    <w:lang w:val="en-GB"/>
                  </w:rPr>
                  <w:delText>B</w:delText>
                </w:r>
              </w:del>
              <w:r w:rsidR="007575FA">
                <w:rPr>
                  <w:rFonts w:ascii="Poppins" w:eastAsia="Arial" w:hAnsi="Poppins" w:cs="Poppins"/>
                  <w:color w:val="000000"/>
                  <w:sz w:val="18"/>
                  <w:szCs w:val="18"/>
                  <w:lang w:val="en-GB"/>
                </w:rPr>
                <w:t>locks</w:t>
              </w:r>
              <w:r w:rsidR="00ED6D1A">
                <w:rPr>
                  <w:rFonts w:ascii="Poppins" w:eastAsia="Arial" w:hAnsi="Poppins" w:cs="Poppins"/>
                  <w:color w:val="000000"/>
                  <w:sz w:val="18"/>
                  <w:szCs w:val="18"/>
                  <w:lang w:val="en-GB"/>
                </w:rPr>
                <w:t xml:space="preserve"> </w:t>
              </w:r>
            </w:ins>
            <w:ins w:id="231" w:author="Creighton, Alan (Northern Powergrid)" w:date="2025-06-20T12:55:00Z">
              <w:r>
                <w:rPr>
                  <w:rFonts w:ascii="Poppins" w:eastAsia="Arial" w:hAnsi="Poppins" w:cs="Poppins"/>
                  <w:color w:val="000000"/>
                  <w:sz w:val="18"/>
                  <w:szCs w:val="18"/>
                  <w:lang w:val="en-GB"/>
                </w:rPr>
                <w:t>that can be disconnected quickly.</w:t>
              </w:r>
            </w:ins>
            <w:ins w:id="232" w:author="Rebecca Scott (NESO)" w:date="2025-04-24T14:48:00Z">
              <w:r w:rsidR="000F530E">
                <w:rPr>
                  <w:rFonts w:ascii="Poppins" w:eastAsia="Arial" w:hAnsi="Poppins" w:cs="Poppins"/>
                  <w:color w:val="000000"/>
                  <w:sz w:val="18"/>
                  <w:szCs w:val="18"/>
                  <w:lang w:val="en-GB"/>
                </w:rPr>
                <w:t xml:space="preserve"> </w:t>
              </w:r>
            </w:ins>
          </w:p>
        </w:tc>
      </w:tr>
      <w:tr w:rsidR="000F530E" w:rsidRPr="009E219E" w14:paraId="2C759550" w14:textId="77777777" w:rsidTr="000F53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ins w:id="233" w:author="Rebecca Scott (NESO)" w:date="2025-04-24T14:48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</w:tcPr>
          <w:p w14:paraId="58586B9D" w14:textId="77777777" w:rsidR="000F530E" w:rsidRPr="009E219E" w:rsidRDefault="000F530E" w:rsidP="00917D87">
            <w:pPr>
              <w:spacing w:line="259" w:lineRule="auto"/>
              <w:rPr>
                <w:ins w:id="234" w:author="Rebecca Scott (NESO)" w:date="2025-04-24T14:48:00Z"/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  <w:ins w:id="235" w:author="Rebecca Scott (NESO)" w:date="2025-04-24T14:48:00Z"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>Conditions for using Planned Load Disconnection</w:t>
              </w:r>
            </w:ins>
          </w:p>
        </w:tc>
        <w:tc>
          <w:tcPr>
            <w:tcW w:w="2125" w:type="dxa"/>
          </w:tcPr>
          <w:p w14:paraId="53255B86" w14:textId="77777777" w:rsidR="000F530E" w:rsidRPr="009E219E" w:rsidRDefault="000F530E" w:rsidP="00917D87">
            <w:pPr>
              <w:numPr>
                <w:ilvl w:val="0"/>
                <w:numId w:val="27"/>
              </w:numPr>
              <w:spacing w:after="160"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36" w:author="Rebecca Scott (NESO)" w:date="2025-04-24T14:48:00Z"/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ins w:id="237" w:author="Rebecca Scott (NESO)" w:date="2025-04-24T14:48:00Z"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>Enhanced market and network options exhausted, generation or storage or interconnector shortage remains.</w:t>
              </w:r>
            </w:ins>
          </w:p>
          <w:p w14:paraId="5B34F653" w14:textId="77777777" w:rsidR="000F530E" w:rsidRPr="009E219E" w:rsidRDefault="000F530E" w:rsidP="00917D87">
            <w:pPr>
              <w:numPr>
                <w:ilvl w:val="0"/>
                <w:numId w:val="27"/>
              </w:numPr>
              <w:spacing w:after="160"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38" w:author="Rebecca Scott (NESO)" w:date="2025-04-24T14:48:00Z"/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ins w:id="239" w:author="Rebecca Scott (NESO)" w:date="2025-04-24T14:48:00Z"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>System Warning issued.</w:t>
              </w:r>
            </w:ins>
          </w:p>
          <w:p w14:paraId="19DAB568" w14:textId="77777777" w:rsidR="000F530E" w:rsidRPr="009E219E" w:rsidRDefault="000F530E" w:rsidP="00917D87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40" w:author="Rebecca Scott (NESO)" w:date="2025-04-24T14:48:00Z"/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</w:p>
          <w:p w14:paraId="766E15CB" w14:textId="77777777" w:rsidR="000F530E" w:rsidRPr="009E219E" w:rsidRDefault="000F530E" w:rsidP="00917D87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41" w:author="Rebecca Scott (NESO)" w:date="2025-04-24T14:48:00Z"/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  <w:ins w:id="242" w:author="Rebecca Scott (NESO)" w:date="2025-04-24T14:48:00Z"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>NESO instructs DNOs to implement the required amount and duration of load disconnection.</w:t>
              </w:r>
            </w:ins>
          </w:p>
        </w:tc>
        <w:tc>
          <w:tcPr>
            <w:tcW w:w="2126" w:type="dxa"/>
          </w:tcPr>
          <w:p w14:paraId="784703BB" w14:textId="34A846BA" w:rsidR="000F530E" w:rsidRPr="009E219E" w:rsidRDefault="000F530E" w:rsidP="00917D87">
            <w:pPr>
              <w:numPr>
                <w:ilvl w:val="0"/>
                <w:numId w:val="29"/>
              </w:numPr>
              <w:spacing w:after="160"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43" w:author="Rebecca Scott (NESO)" w:date="2025-04-24T14:48:00Z"/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ins w:id="244" w:author="Rebecca Scott (NESO)" w:date="2025-04-24T14:48:00Z"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 xml:space="preserve">NESO advise DESNZ of a requirement to use load disconnection for a </w:t>
              </w:r>
              <w:del w:id="245" w:author="Creighton, Alan (Northern Powergrid)" w:date="2025-06-20T12:56:00Z">
                <w:r w:rsidRPr="009E219E" w:rsidDel="00861801">
                  <w:rPr>
                    <w:rFonts w:ascii="Poppins" w:eastAsia="Arial" w:hAnsi="Poppins" w:cs="Poppins"/>
                    <w:b/>
                    <w:color w:val="000000"/>
                    <w:kern w:val="2"/>
                    <w:sz w:val="18"/>
                    <w:szCs w:val="18"/>
                    <w:lang w:val="en-GB"/>
                  </w:rPr>
                  <w:delText>prolonged</w:delText>
                </w:r>
              </w:del>
            </w:ins>
            <w:ins w:id="246" w:author="Creighton, Alan (Northern Powergrid)" w:date="2025-06-20T12:56:00Z">
              <w:r w:rsidR="00861801">
                <w:rPr>
                  <w:rFonts w:ascii="Poppins" w:eastAsia="Arial" w:hAnsi="Poppins" w:cs="Poppins"/>
                  <w:b/>
                  <w:color w:val="000000"/>
                  <w:kern w:val="2"/>
                  <w:sz w:val="18"/>
                  <w:szCs w:val="18"/>
                  <w:lang w:val="en-GB"/>
                </w:rPr>
                <w:t>longer-term</w:t>
              </w:r>
            </w:ins>
            <w:ins w:id="247" w:author="Rebecca Scott (NESO)" w:date="2025-04-24T14:48:00Z">
              <w:r w:rsidRPr="009E219E">
                <w:rPr>
                  <w:rFonts w:ascii="Poppins" w:eastAsia="Arial" w:hAnsi="Poppins" w:cs="Poppins"/>
                  <w:b/>
                  <w:color w:val="000000"/>
                  <w:kern w:val="2"/>
                  <w:sz w:val="18"/>
                  <w:szCs w:val="18"/>
                  <w:lang w:val="en-GB"/>
                </w:rPr>
                <w:t xml:space="preserve"> period</w:t>
              </w:r>
            </w:ins>
          </w:p>
          <w:p w14:paraId="576707DB" w14:textId="3CD12D18" w:rsidR="000F530E" w:rsidRPr="009E219E" w:rsidRDefault="00861801" w:rsidP="00917D87">
            <w:pPr>
              <w:numPr>
                <w:ilvl w:val="0"/>
                <w:numId w:val="29"/>
              </w:numPr>
              <w:spacing w:after="160"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48" w:author="Rebecca Scott (NESO)" w:date="2025-04-24T14:48:00Z"/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ins w:id="249" w:author="Creighton, Alan (Northern Powergrid)" w:date="2025-06-20T12:56:00Z">
              <w:r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>I</w:t>
              </w:r>
            </w:ins>
            <w:ins w:id="250" w:author="Creighton, Alan (Northern Powergrid)" w:date="2025-06-20T12:57:00Z">
              <w:r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>n</w:t>
              </w:r>
            </w:ins>
            <w:ins w:id="251" w:author="Rebecca Scott (NESO)" w:date="2025-04-24T14:48:00Z">
              <w:del w:id="252" w:author="Creighton, Alan (Northern Powergrid)" w:date="2025-06-20T12:56:00Z">
                <w:r w:rsidR="000F530E" w:rsidRPr="009E219E" w:rsidDel="00861801">
                  <w:rPr>
                    <w:rFonts w:ascii="Poppins" w:eastAsia="Arial" w:hAnsi="Poppins" w:cs="Poppins"/>
                    <w:color w:val="000000"/>
                    <w:kern w:val="2"/>
                    <w:sz w:val="18"/>
                    <w:szCs w:val="18"/>
                    <w:lang w:val="en-GB"/>
                  </w:rPr>
                  <w:delText>ESEC is in</w:delText>
                </w:r>
              </w:del>
              <w:r w:rsidR="000F530E"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 xml:space="preserve">voked by Secretary of State (SoS) following obtaining an Order of Council </w:t>
              </w:r>
            </w:ins>
          </w:p>
          <w:p w14:paraId="26A53E31" w14:textId="619B92B1" w:rsidR="000F530E" w:rsidRPr="009E219E" w:rsidDel="00CD4341" w:rsidRDefault="000F530E" w:rsidP="00917D87">
            <w:pPr>
              <w:numPr>
                <w:ilvl w:val="0"/>
                <w:numId w:val="29"/>
              </w:numPr>
              <w:spacing w:after="160"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53" w:author="Rebecca Scott (NESO)" w:date="2025-04-24T14:48:00Z"/>
                <w:del w:id="254" w:author="Rebecca Scott [NESO]" w:date="2025-07-15T16:13:00Z" w16du:dateUtc="2025-07-15T15:13:00Z"/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commentRangeStart w:id="255"/>
            <w:ins w:id="256" w:author="Rebecca Scott (NESO)" w:date="2025-04-24T14:48:00Z">
              <w:del w:id="257" w:author="Rebecca Scott [NESO]" w:date="2025-07-15T16:13:00Z" w16du:dateUtc="2025-07-15T15:13:00Z">
                <w:r w:rsidRPr="009E219E" w:rsidDel="00CD4341">
                  <w:rPr>
                    <w:rFonts w:ascii="Poppins" w:eastAsia="Arial" w:hAnsi="Poppins" w:cs="Poppins"/>
                    <w:color w:val="000000"/>
                    <w:kern w:val="2"/>
                    <w:sz w:val="18"/>
                    <w:szCs w:val="18"/>
                    <w:lang w:val="en-GB"/>
                  </w:rPr>
                  <w:delText>Public</w:delText>
                </w:r>
              </w:del>
            </w:ins>
            <w:commentRangeEnd w:id="255"/>
            <w:del w:id="258" w:author="Rebecca Scott [NESO]" w:date="2025-07-15T16:13:00Z" w16du:dateUtc="2025-07-15T15:13:00Z">
              <w:r w:rsidR="00861801" w:rsidRPr="009E219E" w:rsidDel="00CD4341">
                <w:rPr>
                  <w:rStyle w:val="CommentReference"/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commentReference w:id="255"/>
              </w:r>
            </w:del>
            <w:ins w:id="259" w:author="Rebecca Scott (NESO)" w:date="2025-04-24T14:48:00Z">
              <w:del w:id="260" w:author="Rebecca Scott [NESO]" w:date="2025-07-15T16:13:00Z" w16du:dateUtc="2025-07-15T15:13:00Z">
                <w:r w:rsidRPr="009E219E" w:rsidDel="00CD4341">
                  <w:rPr>
                    <w:rFonts w:ascii="Poppins" w:eastAsia="Arial" w:hAnsi="Poppins" w:cs="Poppins"/>
                    <w:color w:val="000000"/>
                    <w:kern w:val="2"/>
                    <w:sz w:val="18"/>
                    <w:szCs w:val="18"/>
                    <w:lang w:val="en-GB"/>
                  </w:rPr>
                  <w:delText xml:space="preserve"> appeal to reduce usage &amp; restrict usage of industrial &amp; commercial premises.</w:delText>
                </w:r>
              </w:del>
            </w:ins>
          </w:p>
          <w:p w14:paraId="2C4FAB47" w14:textId="77777777" w:rsidR="000F530E" w:rsidRPr="009E219E" w:rsidRDefault="000F530E" w:rsidP="00917D87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61" w:author="Rebecca Scott (NESO)" w:date="2025-04-24T14:48:00Z"/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</w:p>
          <w:p w14:paraId="076A9598" w14:textId="7A243117" w:rsidR="000F530E" w:rsidRPr="009E219E" w:rsidRDefault="000F530E" w:rsidP="00917D87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62" w:author="Rebecca Scott (NESO)" w:date="2025-04-24T14:48:00Z"/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  <w:ins w:id="263" w:author="Rebecca Scott (NESO)" w:date="2025-04-24T14:48:00Z"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 xml:space="preserve">SoS directs NESO and DNOs to implement rota load disconnection in accordance </w:t>
              </w:r>
              <w:del w:id="264" w:author="Creighton, Alan (Northern Powergrid)" w:date="2025-06-20T12:58:00Z">
                <w:r w:rsidRPr="009E219E" w:rsidDel="00861801">
                  <w:rPr>
                    <w:rFonts w:ascii="Poppins" w:eastAsia="Arial" w:hAnsi="Poppins" w:cs="Poppins"/>
                    <w:color w:val="000000"/>
                    <w:kern w:val="2"/>
                    <w:sz w:val="18"/>
                    <w:szCs w:val="18"/>
                    <w:lang w:val="en-GB"/>
                  </w:rPr>
                  <w:delText>to</w:delText>
                </w:r>
              </w:del>
            </w:ins>
            <w:ins w:id="265" w:author="Creighton, Alan (Northern Powergrid)" w:date="2025-06-20T12:58:00Z">
              <w:r w:rsidR="00861801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>with</w:t>
              </w:r>
            </w:ins>
            <w:ins w:id="266" w:author="Rebecca Scott (NESO)" w:date="2025-04-24T14:48:00Z"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 xml:space="preserve"> agreed plans.</w:t>
              </w:r>
            </w:ins>
          </w:p>
          <w:p w14:paraId="1EF990AF" w14:textId="77777777" w:rsidR="000F530E" w:rsidRPr="009E219E" w:rsidRDefault="000F530E" w:rsidP="00917D87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67" w:author="Rebecca Scott (NESO)" w:date="2025-04-24T14:48:00Z"/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</w:p>
        </w:tc>
        <w:tc>
          <w:tcPr>
            <w:tcW w:w="2125" w:type="dxa"/>
          </w:tcPr>
          <w:p w14:paraId="67304058" w14:textId="190714B5" w:rsidR="000F530E" w:rsidRPr="009E219E" w:rsidRDefault="000F530E" w:rsidP="00917D87">
            <w:pPr>
              <w:numPr>
                <w:ilvl w:val="0"/>
                <w:numId w:val="31"/>
              </w:numPr>
              <w:spacing w:after="160" w:line="259" w:lineRule="auto"/>
              <w:ind w:left="3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68" w:author="Rebecca Scott (NESO)" w:date="2025-04-24T14:48:00Z"/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</w:pPr>
            <w:ins w:id="269" w:author="Rebecca Scott (NESO)" w:date="2025-04-24T14:48:00Z">
              <w:r w:rsidRPr="00861801">
                <w:rPr>
                  <w:rFonts w:eastAsia="Arial" w:cs="Poppins"/>
                  <w:color w:val="000000"/>
                  <w:sz w:val="18"/>
                  <w:szCs w:val="18"/>
                  <w:lang w:val="en-GB"/>
                  <w:rPrChange w:id="270" w:author="Creighton, Alan (Northern Powergrid)" w:date="2025-06-20T12:59:00Z">
                    <w:rPr>
                      <w:rFonts w:eastAsia="Arial" w:cs="Poppins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</w:rPrChange>
                </w:rPr>
                <w:t>Automatic</w:t>
              </w:r>
              <w:r w:rsidRPr="00861801">
                <w:rPr>
                  <w:rFonts w:ascii="Poppins" w:eastAsia="Arial" w:hAnsi="Poppins" w:cs="Poppins"/>
                  <w:color w:val="000000"/>
                  <w:sz w:val="18"/>
                  <w:szCs w:val="18"/>
                  <w:lang w:val="en-GB"/>
                </w:rPr>
                <w:t xml:space="preserve"> </w:t>
              </w:r>
              <w:r w:rsidRPr="009E219E">
                <w:rPr>
                  <w:rFonts w:ascii="Poppins" w:eastAsia="Arial" w:hAnsi="Poppins" w:cs="Poppins"/>
                  <w:color w:val="000000"/>
                  <w:sz w:val="18"/>
                  <w:szCs w:val="18"/>
                  <w:lang w:val="en-GB"/>
                </w:rPr>
                <w:t>low frequency relay</w:t>
              </w:r>
              <w:del w:id="271" w:author="Creighton, Alan (Northern Powergrid)" w:date="2025-06-20T12:59:00Z">
                <w:r w:rsidRPr="009E219E" w:rsidDel="00861801">
                  <w:rPr>
                    <w:rFonts w:ascii="Poppins" w:eastAsia="Arial" w:hAnsi="Poppins" w:cs="Poppins"/>
                    <w:color w:val="000000"/>
                    <w:sz w:val="18"/>
                    <w:szCs w:val="18"/>
                    <w:lang w:val="en-GB"/>
                  </w:rPr>
                  <w:delText xml:space="preserve"> device</w:delText>
                </w:r>
              </w:del>
              <w:r w:rsidRPr="009E219E">
                <w:rPr>
                  <w:rFonts w:ascii="Poppins" w:eastAsia="Arial" w:hAnsi="Poppins" w:cs="Poppins"/>
                  <w:color w:val="000000"/>
                  <w:sz w:val="18"/>
                  <w:szCs w:val="18"/>
                  <w:lang w:val="en-GB"/>
                </w:rPr>
                <w:t>s are triggered by the falling frequency on the GB electricity system.</w:t>
              </w:r>
            </w:ins>
          </w:p>
          <w:p w14:paraId="412167B4" w14:textId="77777777" w:rsidR="000F530E" w:rsidRPr="009E219E" w:rsidRDefault="000F530E" w:rsidP="00917D87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72" w:author="Rebecca Scott (NESO)" w:date="2025-04-24T14:48:00Z"/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</w:p>
          <w:p w14:paraId="39944845" w14:textId="4E46552C" w:rsidR="000F530E" w:rsidRPr="009E219E" w:rsidRDefault="000F530E" w:rsidP="00917D87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73" w:author="Rebecca Scott (NESO)" w:date="2025-04-24T14:48:00Z"/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  <w:ins w:id="274" w:author="Rebecca Scott (NESO)" w:date="2025-04-24T14:48:00Z"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 xml:space="preserve">NESO </w:t>
              </w:r>
              <w:del w:id="275" w:author="Creighton, Alan (Northern Powergrid)" w:date="2025-06-20T12:59:00Z">
                <w:r w:rsidRPr="009E219E" w:rsidDel="00861801">
                  <w:rPr>
                    <w:rFonts w:ascii="Poppins" w:eastAsia="Arial" w:hAnsi="Poppins" w:cs="Poppins"/>
                    <w:color w:val="000000"/>
                    <w:kern w:val="2"/>
                    <w:sz w:val="18"/>
                    <w:szCs w:val="18"/>
                    <w:lang w:val="en-GB"/>
                  </w:rPr>
                  <w:delText xml:space="preserve">will </w:delText>
                </w:r>
              </w:del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>instruct</w:t>
              </w:r>
            </w:ins>
            <w:ins w:id="276" w:author="Creighton, Alan (Northern Powergrid)" w:date="2025-06-20T12:59:00Z">
              <w:r w:rsidR="00861801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>s</w:t>
              </w:r>
            </w:ins>
            <w:ins w:id="277" w:author="Rebecca Scott (NESO)" w:date="2025-04-24T14:48:00Z"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 xml:space="preserve"> DNOs when to restore disconnected demand.</w:t>
              </w:r>
            </w:ins>
          </w:p>
        </w:tc>
        <w:tc>
          <w:tcPr>
            <w:tcW w:w="2126" w:type="dxa"/>
          </w:tcPr>
          <w:p w14:paraId="08A55DC8" w14:textId="77777777" w:rsidR="000F530E" w:rsidRPr="009E219E" w:rsidRDefault="000F530E" w:rsidP="000F530E">
            <w:pPr>
              <w:numPr>
                <w:ilvl w:val="0"/>
                <w:numId w:val="33"/>
              </w:numPr>
              <w:spacing w:after="160"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78" w:author="Rebecca Scott (NESO)" w:date="2025-04-24T14:48:00Z"/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ins w:id="279" w:author="Rebecca Scott (NESO)" w:date="2025-04-24T14:48:00Z"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>Enhanced market and network options exhausted, generation or storage or interconnector shortage remains.</w:t>
              </w:r>
            </w:ins>
          </w:p>
          <w:p w14:paraId="4B0B658C" w14:textId="77777777" w:rsidR="000F530E" w:rsidRPr="009E219E" w:rsidRDefault="000F530E" w:rsidP="000F530E">
            <w:pPr>
              <w:numPr>
                <w:ilvl w:val="0"/>
                <w:numId w:val="33"/>
              </w:numPr>
              <w:spacing w:after="160"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80" w:author="Rebecca Scott (NESO)" w:date="2025-04-24T14:48:00Z"/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ins w:id="281" w:author="Rebecca Scott (NESO)" w:date="2025-04-24T14:48:00Z"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>System Warning issued.</w:t>
              </w:r>
            </w:ins>
          </w:p>
          <w:p w14:paraId="71A804C6" w14:textId="77777777" w:rsidR="00372A44" w:rsidRDefault="00372A44" w:rsidP="00917D8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82" w:author="Rebecca Scott [NESO]" w:date="2025-07-15T16:14:00Z" w16du:dateUtc="2025-07-15T15:14:00Z"/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</w:pPr>
          </w:p>
          <w:p w14:paraId="0F4385ED" w14:textId="7CD0CF27" w:rsidR="000F530E" w:rsidRPr="00372A44" w:rsidRDefault="00B6231F" w:rsidP="00917D8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83" w:author="Rebecca Scott (NESO)" w:date="2025-04-24T14:48:00Z"/>
                <w:rFonts w:ascii="Poppins" w:eastAsia="Arial" w:hAnsi="Poppins" w:cs="Poppins"/>
                <w:color w:val="000000"/>
                <w:sz w:val="18"/>
                <w:szCs w:val="18"/>
                <w:lang w:val="en-GB"/>
                <w:rPrChange w:id="284" w:author="Rebecca Scott [NESO]" w:date="2025-07-15T16:14:00Z" w16du:dateUtc="2025-07-15T15:14:00Z">
                  <w:rPr>
                    <w:ins w:id="285" w:author="Rebecca Scott (NESO)" w:date="2025-04-24T14:48:00Z"/>
                    <w:rFonts w:ascii="Poppins" w:eastAsia="Arial" w:hAnsi="Poppins" w:cs="Poppins"/>
                    <w:b/>
                    <w:bCs/>
                    <w:color w:val="000000"/>
                    <w:sz w:val="18"/>
                    <w:szCs w:val="18"/>
                    <w:lang w:val="en-GB"/>
                  </w:rPr>
                </w:rPrChange>
              </w:rPr>
            </w:pPr>
            <w:ins w:id="286" w:author="Rebecca Scott [NESO]" w:date="2025-07-15T16:14:00Z" w16du:dateUtc="2025-07-15T15:14:00Z">
              <w:r w:rsidRPr="00372A44">
                <w:rPr>
                  <w:rFonts w:ascii="Poppins" w:eastAsia="Arial" w:hAnsi="Poppins" w:cs="Poppins"/>
                  <w:color w:val="000000"/>
                  <w:sz w:val="18"/>
                  <w:szCs w:val="18"/>
                  <w:lang w:val="en-GB"/>
                  <w:rPrChange w:id="287" w:author="Rebecca Scott [NESO]" w:date="2025-07-15T16:14:00Z" w16du:dateUtc="2025-07-15T15:14:00Z">
                    <w:rPr>
                      <w:rFonts w:ascii="Poppins" w:eastAsia="Arial" w:hAnsi="Poppins" w:cs="Poppins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</w:rPrChange>
                </w:rPr>
                <w:t xml:space="preserve">NESO instructs </w:t>
              </w:r>
              <w:r w:rsidR="00EA28F5" w:rsidRPr="00372A44">
                <w:rPr>
                  <w:rFonts w:ascii="Poppins" w:eastAsia="Arial" w:hAnsi="Poppins" w:cs="Poppins"/>
                  <w:color w:val="000000"/>
                  <w:sz w:val="18"/>
                  <w:szCs w:val="18"/>
                  <w:lang w:val="en-GB"/>
                  <w:rPrChange w:id="288" w:author="Rebecca Scott [NESO]" w:date="2025-07-15T16:14:00Z" w16du:dateUtc="2025-07-15T15:14:00Z">
                    <w:rPr>
                      <w:rFonts w:ascii="Poppins" w:eastAsia="Arial" w:hAnsi="Poppins" w:cs="Poppins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</w:rPrChange>
                </w:rPr>
                <w:t xml:space="preserve">DNOs </w:t>
              </w:r>
              <w:r w:rsidR="006A73F8" w:rsidRPr="00372A44">
                <w:rPr>
                  <w:rFonts w:ascii="Poppins" w:eastAsia="Arial" w:hAnsi="Poppins" w:cs="Poppins"/>
                  <w:color w:val="000000"/>
                  <w:sz w:val="18"/>
                  <w:szCs w:val="18"/>
                  <w:lang w:val="en-GB"/>
                  <w:rPrChange w:id="289" w:author="Rebecca Scott [NESO]" w:date="2025-07-15T16:14:00Z" w16du:dateUtc="2025-07-15T15:14:00Z">
                    <w:rPr>
                      <w:rFonts w:ascii="Poppins" w:eastAsia="Arial" w:hAnsi="Poppins" w:cs="Poppins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</w:rPrChange>
                </w:rPr>
                <w:t>when to disconnect and reconnect deman</w:t>
              </w:r>
              <w:r w:rsidR="00372A44" w:rsidRPr="00372A44">
                <w:rPr>
                  <w:rFonts w:ascii="Poppins" w:eastAsia="Arial" w:hAnsi="Poppins" w:cs="Poppins"/>
                  <w:color w:val="000000"/>
                  <w:sz w:val="18"/>
                  <w:szCs w:val="18"/>
                  <w:lang w:val="en-GB"/>
                  <w:rPrChange w:id="290" w:author="Rebecca Scott [NESO]" w:date="2025-07-15T16:14:00Z" w16du:dateUtc="2025-07-15T15:14:00Z">
                    <w:rPr>
                      <w:rFonts w:ascii="Poppins" w:eastAsia="Arial" w:hAnsi="Poppins" w:cs="Poppins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</w:rPrChange>
                </w:rPr>
                <w:t xml:space="preserve">d. </w:t>
              </w:r>
            </w:ins>
          </w:p>
        </w:tc>
      </w:tr>
    </w:tbl>
    <w:tbl>
      <w:tblPr>
        <w:tblStyle w:val="GridTable6Colorful-Accent11"/>
        <w:tblW w:w="10209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639"/>
        <w:gridCol w:w="2736"/>
        <w:gridCol w:w="3063"/>
        <w:gridCol w:w="2771"/>
      </w:tblGrid>
      <w:tr w:rsidR="00D514B5" w:rsidRPr="00D514B5" w:rsidDel="000F530E" w14:paraId="5CA9F388" w14:textId="5970FA55" w:rsidTr="000F53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  <w:del w:id="291" w:author="Rebecca Scott (NESO)" w:date="2025-04-24T14:48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4" w:type="dxa"/>
          </w:tcPr>
          <w:p w14:paraId="6BDEF12F" w14:textId="3D4AA837" w:rsidR="00D514B5" w:rsidRPr="00D514B5" w:rsidDel="000F530E" w:rsidRDefault="00D514B5" w:rsidP="00D514B5">
            <w:pPr>
              <w:spacing w:after="160" w:line="259" w:lineRule="auto"/>
              <w:rPr>
                <w:del w:id="292" w:author="Rebecca Scott (NESO)" w:date="2025-04-24T14:48:00Z"/>
                <w:rFonts w:ascii="Poppins" w:eastAsia="Arial" w:hAnsi="Poppins" w:cs="Poppins"/>
                <w:color w:val="3F0731"/>
                <w:kern w:val="2"/>
                <w:sz w:val="22"/>
                <w:lang w:val="en-GB"/>
              </w:rPr>
            </w:pPr>
          </w:p>
        </w:tc>
        <w:tc>
          <w:tcPr>
            <w:tcW w:w="2659" w:type="dxa"/>
          </w:tcPr>
          <w:p w14:paraId="62D77D13" w14:textId="742413E7" w:rsidR="00D514B5" w:rsidRPr="00D514B5" w:rsidDel="000F530E" w:rsidRDefault="00D514B5" w:rsidP="00D514B5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293" w:author="Rebecca Scott (NESO)" w:date="2025-04-24T14:48:00Z"/>
                <w:rFonts w:ascii="Poppins" w:eastAsia="Arial" w:hAnsi="Poppins" w:cs="Poppins"/>
                <w:color w:val="3F0731"/>
                <w:kern w:val="2"/>
                <w:sz w:val="22"/>
                <w:lang w:val="en-GB"/>
              </w:rPr>
            </w:pPr>
            <w:del w:id="294" w:author="Rebecca Scott (NESO)" w:date="2025-04-24T14:48:00Z">
              <w:r w:rsidRPr="00D514B5" w:rsidDel="000F530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4"/>
                  <w:lang w:val="en-GB"/>
                </w:rPr>
                <w:delText>Demand Control Rotation Protocol (DCRP)</w:delText>
              </w:r>
            </w:del>
          </w:p>
        </w:tc>
        <w:tc>
          <w:tcPr>
            <w:tcW w:w="2977" w:type="dxa"/>
          </w:tcPr>
          <w:p w14:paraId="7FE63C68" w14:textId="271C8187" w:rsidR="00D514B5" w:rsidRPr="00D514B5" w:rsidDel="000F530E" w:rsidRDefault="00D514B5" w:rsidP="00D514B5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295" w:author="Rebecca Scott (NESO)" w:date="2025-04-24T14:48:00Z"/>
                <w:rFonts w:ascii="Poppins" w:eastAsia="Arial" w:hAnsi="Poppins" w:cs="Poppins"/>
                <w:color w:val="3F0731"/>
                <w:kern w:val="2"/>
                <w:sz w:val="22"/>
                <w:lang w:val="en-GB"/>
              </w:rPr>
            </w:pPr>
            <w:del w:id="296" w:author="Rebecca Scott (NESO)" w:date="2025-04-24T14:48:00Z">
              <w:r w:rsidRPr="00D514B5" w:rsidDel="000F530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4"/>
                  <w:lang w:val="en-GB"/>
                </w:rPr>
                <w:delText>Electricity Supply Emergency Code (ESEC)</w:delText>
              </w:r>
            </w:del>
          </w:p>
        </w:tc>
        <w:tc>
          <w:tcPr>
            <w:tcW w:w="2693" w:type="dxa"/>
          </w:tcPr>
          <w:p w14:paraId="3EA8614F" w14:textId="0BA1CE38" w:rsidR="00D514B5" w:rsidRPr="00D514B5" w:rsidDel="000F530E" w:rsidRDefault="00D514B5" w:rsidP="00D514B5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297" w:author="Rebecca Scott (NESO)" w:date="2025-04-24T14:48:00Z"/>
                <w:rFonts w:ascii="Poppins" w:eastAsia="Arial" w:hAnsi="Poppins" w:cs="Poppins"/>
                <w:color w:val="000000"/>
                <w:kern w:val="2"/>
                <w:sz w:val="18"/>
                <w:szCs w:val="14"/>
                <w:lang w:val="en-GB"/>
              </w:rPr>
            </w:pPr>
            <w:del w:id="298" w:author="Rebecca Scott (NESO)" w:date="2025-04-24T14:48:00Z">
              <w:r w:rsidRPr="00D514B5" w:rsidDel="000F530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4"/>
                  <w:lang w:val="en-GB"/>
                </w:rPr>
                <w:delText>Low Frequency Demand Disconnection (LFDD)</w:delText>
              </w:r>
            </w:del>
          </w:p>
        </w:tc>
      </w:tr>
      <w:tr w:rsidR="00D514B5" w:rsidRPr="00D514B5" w:rsidDel="000F530E" w14:paraId="7D286809" w14:textId="4AFFFDCB" w:rsidTr="000F53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9"/>
          <w:del w:id="299" w:author="Rebecca Scott (NESO)" w:date="2025-04-24T14:48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4" w:type="dxa"/>
          </w:tcPr>
          <w:p w14:paraId="7EF08E74" w14:textId="5E406D5D" w:rsidR="00D514B5" w:rsidRPr="00D514B5" w:rsidDel="000F530E" w:rsidRDefault="00D514B5" w:rsidP="00D514B5">
            <w:pPr>
              <w:spacing w:line="259" w:lineRule="auto"/>
              <w:rPr>
                <w:del w:id="300" w:author="Rebecca Scott (NESO)" w:date="2025-04-24T14:48:00Z"/>
                <w:rFonts w:ascii="Poppins" w:eastAsia="Arial" w:hAnsi="Poppins" w:cs="Poppins"/>
                <w:color w:val="3F0731"/>
                <w:kern w:val="2"/>
                <w:sz w:val="22"/>
                <w:lang w:val="en-GB"/>
              </w:rPr>
            </w:pPr>
            <w:del w:id="301" w:author="Rebecca Scott (NESO)" w:date="2025-04-24T14:48:00Z">
              <w:r w:rsidRPr="00D514B5" w:rsidDel="000F530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4"/>
                  <w:lang w:val="en-GB"/>
                </w:rPr>
                <w:delText>Convenor of process/code</w:delText>
              </w:r>
            </w:del>
          </w:p>
        </w:tc>
        <w:tc>
          <w:tcPr>
            <w:tcW w:w="2659" w:type="dxa"/>
          </w:tcPr>
          <w:p w14:paraId="6D96077A" w14:textId="68B0647F" w:rsidR="00D514B5" w:rsidRPr="00D514B5" w:rsidDel="000F530E" w:rsidRDefault="00D514B5" w:rsidP="00D514B5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302" w:author="Rebecca Scott (NESO)" w:date="2025-04-24T14:48:00Z"/>
                <w:rFonts w:ascii="Poppins" w:eastAsia="Arial" w:hAnsi="Poppins" w:cs="Poppins"/>
                <w:color w:val="3F0731"/>
                <w:kern w:val="2"/>
                <w:sz w:val="16"/>
                <w:lang w:val="en-GB"/>
              </w:rPr>
            </w:pPr>
            <w:del w:id="303" w:author="Rebecca Scott (NESO)" w:date="2025-04-24T14:48:00Z">
              <w:r w:rsidRPr="00D514B5" w:rsidDel="000F530E">
                <w:rPr>
                  <w:rFonts w:ascii="Poppins" w:eastAsia="Arial" w:hAnsi="Poppins" w:cs="Poppins"/>
                  <w:color w:val="000000"/>
                  <w:kern w:val="2"/>
                  <w:sz w:val="16"/>
                  <w:szCs w:val="14"/>
                  <w:lang w:val="en-GB"/>
                </w:rPr>
                <w:delText>NESO</w:delText>
              </w:r>
            </w:del>
          </w:p>
        </w:tc>
        <w:tc>
          <w:tcPr>
            <w:tcW w:w="2977" w:type="dxa"/>
          </w:tcPr>
          <w:p w14:paraId="2FA9BF98" w14:textId="520C4290" w:rsidR="00D514B5" w:rsidRPr="00D514B5" w:rsidDel="000F530E" w:rsidRDefault="00D514B5" w:rsidP="00D514B5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304" w:author="Rebecca Scott (NESO)" w:date="2025-04-24T14:48:00Z"/>
                <w:rFonts w:ascii="Poppins" w:eastAsia="Arial" w:hAnsi="Poppins" w:cs="Poppins"/>
                <w:color w:val="3F0731"/>
                <w:kern w:val="2"/>
                <w:sz w:val="16"/>
                <w:lang w:val="en-GB"/>
              </w:rPr>
            </w:pPr>
            <w:del w:id="305" w:author="Rebecca Scott (NESO)" w:date="2025-04-24T14:48:00Z">
              <w:r w:rsidRPr="00D514B5" w:rsidDel="000F530E">
                <w:rPr>
                  <w:rFonts w:ascii="Poppins" w:eastAsia="Arial" w:hAnsi="Poppins" w:cs="Poppins"/>
                  <w:color w:val="000000"/>
                  <w:kern w:val="2"/>
                  <w:sz w:val="16"/>
                  <w:szCs w:val="14"/>
                  <w:lang w:val="en-GB"/>
                </w:rPr>
                <w:delText>DESNZ/Secretary of State</w:delText>
              </w:r>
            </w:del>
          </w:p>
        </w:tc>
        <w:tc>
          <w:tcPr>
            <w:tcW w:w="2693" w:type="dxa"/>
          </w:tcPr>
          <w:p w14:paraId="1E27EFD4" w14:textId="3B6273C4" w:rsidR="00D514B5" w:rsidRPr="00D514B5" w:rsidDel="000F530E" w:rsidRDefault="00D514B5" w:rsidP="00D514B5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306" w:author="Rebecca Scott (NESO)" w:date="2025-04-24T14:48:00Z"/>
                <w:rFonts w:ascii="Poppins" w:eastAsia="Arial" w:hAnsi="Poppins" w:cs="Poppins"/>
                <w:color w:val="000000"/>
                <w:kern w:val="2"/>
                <w:sz w:val="16"/>
                <w:szCs w:val="14"/>
                <w:lang w:val="en-GB"/>
              </w:rPr>
            </w:pPr>
            <w:del w:id="307" w:author="Rebecca Scott (NESO)" w:date="2025-04-24T14:48:00Z">
              <w:r w:rsidRPr="00D514B5" w:rsidDel="000F530E">
                <w:rPr>
                  <w:rFonts w:ascii="Poppins" w:eastAsia="Arial" w:hAnsi="Poppins" w:cs="Poppins"/>
                  <w:color w:val="000000"/>
                  <w:kern w:val="2"/>
                  <w:sz w:val="16"/>
                  <w:szCs w:val="14"/>
                  <w:lang w:val="en-GB"/>
                </w:rPr>
                <w:delText>NESO/Network Operators</w:delText>
              </w:r>
            </w:del>
          </w:p>
        </w:tc>
      </w:tr>
      <w:tr w:rsidR="00D514B5" w:rsidRPr="00D514B5" w:rsidDel="000F530E" w14:paraId="62394FF1" w14:textId="22E23C12" w:rsidTr="000F530E">
        <w:trPr>
          <w:del w:id="308" w:author="Rebecca Scott (NESO)" w:date="2025-04-24T14:48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4" w:type="dxa"/>
          </w:tcPr>
          <w:p w14:paraId="122C212D" w14:textId="59B83B8C" w:rsidR="00D514B5" w:rsidRPr="00D514B5" w:rsidDel="000F530E" w:rsidRDefault="00D514B5" w:rsidP="00D514B5">
            <w:pPr>
              <w:spacing w:line="259" w:lineRule="auto"/>
              <w:rPr>
                <w:del w:id="309" w:author="Rebecca Scott (NESO)" w:date="2025-04-24T14:48:00Z"/>
                <w:rFonts w:ascii="Poppins" w:eastAsia="Arial" w:hAnsi="Poppins" w:cs="Poppins"/>
                <w:color w:val="3F0731"/>
                <w:kern w:val="2"/>
                <w:sz w:val="22"/>
                <w:lang w:val="en-GB"/>
              </w:rPr>
            </w:pPr>
            <w:del w:id="310" w:author="Rebecca Scott (NESO)" w:date="2025-04-24T14:48:00Z">
              <w:r w:rsidRPr="00D514B5" w:rsidDel="000F530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4"/>
                  <w:lang w:val="en-GB"/>
                </w:rPr>
                <w:delText>Purpose</w:delText>
              </w:r>
            </w:del>
          </w:p>
        </w:tc>
        <w:tc>
          <w:tcPr>
            <w:tcW w:w="2659" w:type="dxa"/>
          </w:tcPr>
          <w:p w14:paraId="42017139" w14:textId="4AB18EF5" w:rsidR="00D514B5" w:rsidRPr="00D514B5" w:rsidDel="000F530E" w:rsidRDefault="00D514B5" w:rsidP="00D514B5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11" w:author="Rebecca Scott (NESO)" w:date="2025-04-24T14:48:00Z"/>
                <w:rFonts w:ascii="Poppins" w:eastAsia="Arial" w:hAnsi="Poppins" w:cs="Poppins"/>
                <w:color w:val="auto"/>
                <w:kern w:val="2"/>
                <w:sz w:val="16"/>
                <w:szCs w:val="16"/>
                <w:lang w:val="en-GB"/>
              </w:rPr>
            </w:pPr>
            <w:del w:id="312" w:author="Rebecca Scott (NESO)" w:date="2025-04-24T14:48:00Z">
              <w:r w:rsidRPr="00D514B5" w:rsidDel="000F530E">
                <w:rPr>
                  <w:rFonts w:ascii="Poppins" w:eastAsia="Arial" w:hAnsi="Poppins" w:cs="Poppins"/>
                  <w:color w:val="000000"/>
                  <w:kern w:val="2"/>
                  <w:sz w:val="16"/>
                  <w:szCs w:val="16"/>
                  <w:lang w:val="en-GB"/>
                </w:rPr>
                <w:delText xml:space="preserve">To deal with </w:delText>
              </w:r>
              <w:r w:rsidRPr="00D514B5" w:rsidDel="000F530E">
                <w:rPr>
                  <w:rFonts w:ascii="Poppins" w:eastAsia="Arial" w:hAnsi="Poppins" w:cs="Poppins"/>
                  <w:b/>
                  <w:bCs/>
                  <w:color w:val="000000"/>
                  <w:kern w:val="2"/>
                  <w:sz w:val="16"/>
                  <w:szCs w:val="16"/>
                  <w:lang w:val="en-GB"/>
                </w:rPr>
                <w:delText xml:space="preserve">short periods of </w:delText>
              </w:r>
              <w:r w:rsidRPr="00D514B5" w:rsidDel="000F530E">
                <w:rPr>
                  <w:rFonts w:ascii="Poppins" w:eastAsia="Arial" w:hAnsi="Poppins" w:cs="Poppins"/>
                  <w:color w:val="000000"/>
                  <w:kern w:val="2"/>
                  <w:sz w:val="16"/>
                  <w:szCs w:val="16"/>
                  <w:lang w:val="en-GB"/>
                </w:rPr>
                <w:delText>shortage of available electricity supplies to meet demand from consumers.</w:delText>
              </w:r>
            </w:del>
          </w:p>
          <w:p w14:paraId="4C61622F" w14:textId="17BFECB7" w:rsidR="00D514B5" w:rsidRPr="00D514B5" w:rsidDel="000F530E" w:rsidRDefault="00D514B5" w:rsidP="00D514B5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13" w:author="Rebecca Scott (NESO)" w:date="2025-04-24T14:48:00Z"/>
                <w:rFonts w:ascii="Poppins" w:eastAsia="Arial" w:hAnsi="Poppins" w:cs="Poppins"/>
                <w:b/>
                <w:bCs/>
                <w:color w:val="000000"/>
                <w:kern w:val="2"/>
                <w:sz w:val="16"/>
                <w:szCs w:val="16"/>
                <w:lang w:val="en-GB"/>
              </w:rPr>
            </w:pPr>
            <w:del w:id="314" w:author="Rebecca Scott (NESO)" w:date="2025-04-24T14:48:00Z">
              <w:r w:rsidRPr="00D514B5" w:rsidDel="000F530E">
                <w:rPr>
                  <w:rFonts w:ascii="Poppins" w:eastAsia="Arial" w:hAnsi="Poppins" w:cs="Poppins"/>
                  <w:color w:val="000000"/>
                  <w:kern w:val="2"/>
                  <w:sz w:val="16"/>
                  <w:szCs w:val="16"/>
                  <w:lang w:val="en-GB"/>
                </w:rPr>
                <w:delText xml:space="preserve">Provide </w:delText>
              </w:r>
              <w:r w:rsidRPr="00D514B5" w:rsidDel="000F530E">
                <w:rPr>
                  <w:rFonts w:ascii="Poppins" w:eastAsia="Arial" w:hAnsi="Poppins" w:cs="Poppins"/>
                  <w:b/>
                  <w:bCs/>
                  <w:color w:val="000000"/>
                  <w:kern w:val="2"/>
                  <w:sz w:val="16"/>
                  <w:szCs w:val="16"/>
                  <w:lang w:val="en-GB"/>
                </w:rPr>
                <w:delText>co-ordinated</w:delText>
              </w:r>
              <w:r w:rsidRPr="00D514B5" w:rsidDel="000F530E">
                <w:rPr>
                  <w:rFonts w:ascii="Poppins" w:eastAsia="Arial" w:hAnsi="Poppins" w:cs="Poppins"/>
                  <w:color w:val="000000"/>
                  <w:kern w:val="2"/>
                  <w:sz w:val="16"/>
                  <w:szCs w:val="16"/>
                  <w:lang w:val="en-GB"/>
                </w:rPr>
                <w:delText xml:space="preserve"> strategy for limiting negative impacts to society &amp; preventing an electricity system shutdown.</w:delText>
              </w:r>
              <w:r w:rsidRPr="00D514B5" w:rsidDel="000F530E">
                <w:rPr>
                  <w:rFonts w:ascii="Poppins" w:eastAsia="Arial" w:hAnsi="Poppins" w:cs="Poppins"/>
                  <w:b/>
                  <w:bCs/>
                  <w:color w:val="000000"/>
                  <w:kern w:val="2"/>
                  <w:sz w:val="16"/>
                  <w:szCs w:val="16"/>
                  <w:lang w:val="en-GB"/>
                </w:rPr>
                <w:delText xml:space="preserve">  </w:delText>
              </w:r>
            </w:del>
          </w:p>
          <w:p w14:paraId="4F00940B" w14:textId="0BD14BCB" w:rsidR="00D514B5" w:rsidRPr="00D514B5" w:rsidDel="000F530E" w:rsidRDefault="00D514B5" w:rsidP="00D514B5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15" w:author="Rebecca Scott (NESO)" w:date="2025-04-24T14:48:00Z"/>
                <w:rFonts w:ascii="Poppins" w:eastAsia="Arial" w:hAnsi="Poppins" w:cs="Poppins"/>
                <w:color w:val="auto"/>
                <w:kern w:val="2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</w:tcPr>
          <w:p w14:paraId="643C4435" w14:textId="7512160C" w:rsidR="00D514B5" w:rsidRPr="00D514B5" w:rsidDel="000F530E" w:rsidRDefault="00D514B5" w:rsidP="00D514B5">
            <w:pPr>
              <w:spacing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16" w:author="Rebecca Scott (NESO)" w:date="2025-04-24T14:48:00Z"/>
                <w:rFonts w:ascii="Poppins" w:eastAsia="Arial" w:hAnsi="Poppins" w:cs="Poppins"/>
                <w:color w:val="auto"/>
                <w:kern w:val="2"/>
                <w:sz w:val="16"/>
                <w:szCs w:val="14"/>
                <w:lang w:val="en-GB"/>
              </w:rPr>
            </w:pPr>
            <w:del w:id="317" w:author="Rebecca Scott (NESO)" w:date="2025-04-24T14:48:00Z">
              <w:r w:rsidRPr="00D514B5" w:rsidDel="000F530E">
                <w:rPr>
                  <w:rFonts w:ascii="Poppins" w:eastAsia="Arial" w:hAnsi="Poppins" w:cs="Poppins"/>
                  <w:color w:val="000000"/>
                  <w:kern w:val="2"/>
                  <w:sz w:val="16"/>
                  <w:szCs w:val="14"/>
                  <w:lang w:val="en-GB"/>
                </w:rPr>
                <w:delText xml:space="preserve">To deal with </w:delText>
              </w:r>
              <w:r w:rsidRPr="00D514B5" w:rsidDel="000F530E">
                <w:rPr>
                  <w:rFonts w:ascii="Poppins" w:eastAsia="Arial" w:hAnsi="Poppins" w:cs="Poppins"/>
                  <w:b/>
                  <w:color w:val="000000"/>
                  <w:kern w:val="2"/>
                  <w:sz w:val="16"/>
                  <w:szCs w:val="14"/>
                  <w:lang w:val="en-GB"/>
                </w:rPr>
                <w:delText>prolonged</w:delText>
              </w:r>
              <w:r w:rsidRPr="00D514B5" w:rsidDel="000F530E">
                <w:rPr>
                  <w:rFonts w:ascii="Poppins" w:eastAsia="Arial" w:hAnsi="Poppins" w:cs="Poppins"/>
                  <w:color w:val="000000"/>
                  <w:kern w:val="2"/>
                  <w:sz w:val="16"/>
                  <w:szCs w:val="14"/>
                  <w:lang w:val="en-GB"/>
                </w:rPr>
                <w:delText xml:space="preserve"> shortage of available electricity supplies to meet demand from consumers.</w:delText>
              </w:r>
            </w:del>
          </w:p>
          <w:p w14:paraId="771199C4" w14:textId="77556DBB" w:rsidR="00D514B5" w:rsidRPr="00D514B5" w:rsidDel="000F530E" w:rsidRDefault="00D514B5" w:rsidP="00D514B5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18" w:author="Rebecca Scott (NESO)" w:date="2025-04-24T14:48:00Z"/>
                <w:rFonts w:ascii="Poppins" w:eastAsia="Arial" w:hAnsi="Poppins" w:cs="Poppins"/>
                <w:color w:val="3F0731"/>
                <w:kern w:val="2"/>
                <w:sz w:val="16"/>
                <w:lang w:val="en-GB"/>
              </w:rPr>
            </w:pPr>
            <w:del w:id="319" w:author="Rebecca Scott (NESO)" w:date="2025-04-24T14:48:00Z">
              <w:r w:rsidRPr="00D514B5" w:rsidDel="000F530E">
                <w:rPr>
                  <w:rFonts w:ascii="Poppins" w:eastAsia="Arial" w:hAnsi="Poppins" w:cs="Poppins"/>
                  <w:color w:val="000000"/>
                  <w:kern w:val="2"/>
                  <w:sz w:val="16"/>
                  <w:szCs w:val="14"/>
                  <w:lang w:val="en-GB"/>
                </w:rPr>
                <w:delText xml:space="preserve">Provide </w:delText>
              </w:r>
              <w:r w:rsidRPr="00D514B5" w:rsidDel="000F530E">
                <w:rPr>
                  <w:rFonts w:ascii="Poppins" w:eastAsia="Arial" w:hAnsi="Poppins" w:cs="Poppins"/>
                  <w:b/>
                  <w:color w:val="000000"/>
                  <w:kern w:val="2"/>
                  <w:sz w:val="16"/>
                  <w:szCs w:val="14"/>
                  <w:lang w:val="en-GB"/>
                </w:rPr>
                <w:delText>co-ordinated</w:delText>
              </w:r>
              <w:r w:rsidRPr="00D514B5" w:rsidDel="000F530E">
                <w:rPr>
                  <w:rFonts w:ascii="Poppins" w:eastAsia="Arial" w:hAnsi="Poppins" w:cs="Poppins"/>
                  <w:color w:val="000000"/>
                  <w:kern w:val="2"/>
                  <w:sz w:val="16"/>
                  <w:szCs w:val="14"/>
                  <w:lang w:val="en-GB"/>
                </w:rPr>
                <w:delText xml:space="preserve"> strategy for limiting negative impacts to society &amp; preventing an electricity system shutdown.</w:delText>
              </w:r>
            </w:del>
          </w:p>
        </w:tc>
        <w:tc>
          <w:tcPr>
            <w:tcW w:w="2693" w:type="dxa"/>
          </w:tcPr>
          <w:p w14:paraId="7944DF59" w14:textId="235F879C" w:rsidR="00D514B5" w:rsidRPr="00D514B5" w:rsidDel="000F530E" w:rsidRDefault="00D514B5" w:rsidP="00D514B5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20" w:author="Rebecca Scott (NESO)" w:date="2025-04-24T14:48:00Z"/>
                <w:rFonts w:ascii="Poppins" w:eastAsia="Arial" w:hAnsi="Poppins" w:cs="Poppins"/>
                <w:color w:val="000000"/>
                <w:kern w:val="2"/>
                <w:sz w:val="16"/>
                <w:szCs w:val="14"/>
                <w:lang w:val="en-GB"/>
              </w:rPr>
            </w:pPr>
            <w:del w:id="321" w:author="Rebecca Scott (NESO)" w:date="2025-04-24T14:48:00Z">
              <w:r w:rsidRPr="00D514B5" w:rsidDel="000F530E">
                <w:rPr>
                  <w:rFonts w:ascii="Poppins" w:eastAsia="Arial" w:hAnsi="Poppins" w:cs="Poppins"/>
                  <w:color w:val="000000"/>
                  <w:kern w:val="2"/>
                  <w:sz w:val="16"/>
                  <w:szCs w:val="14"/>
                  <w:lang w:val="en-GB"/>
                </w:rPr>
                <w:delText xml:space="preserve">To limit the consequences of a major loss of electricity supplies or rapid increase in demand.  </w:delText>
              </w:r>
            </w:del>
          </w:p>
        </w:tc>
      </w:tr>
      <w:tr w:rsidR="00D514B5" w:rsidRPr="00D514B5" w:rsidDel="000F530E" w14:paraId="5C620D84" w14:textId="339D54D0" w:rsidTr="000F53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el w:id="322" w:author="Rebecca Scott (NESO)" w:date="2025-04-24T14:48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4" w:type="dxa"/>
          </w:tcPr>
          <w:p w14:paraId="4BBCBF12" w14:textId="5C27548E" w:rsidR="00D514B5" w:rsidRPr="00D514B5" w:rsidDel="000F530E" w:rsidRDefault="00D514B5" w:rsidP="00D514B5">
            <w:pPr>
              <w:spacing w:line="259" w:lineRule="auto"/>
              <w:rPr>
                <w:del w:id="323" w:author="Rebecca Scott (NESO)" w:date="2025-04-24T14:48:00Z"/>
                <w:rFonts w:ascii="Poppins" w:eastAsia="Arial" w:hAnsi="Poppins" w:cs="Poppins"/>
                <w:color w:val="3F0731"/>
                <w:kern w:val="2"/>
                <w:sz w:val="22"/>
                <w:lang w:val="en-GB"/>
              </w:rPr>
            </w:pPr>
            <w:del w:id="324" w:author="Rebecca Scott (NESO)" w:date="2025-04-24T14:48:00Z">
              <w:r w:rsidRPr="00D514B5" w:rsidDel="000F530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4"/>
                  <w:lang w:val="en-GB"/>
                </w:rPr>
                <w:delText>Methods of Demand Reduction</w:delText>
              </w:r>
            </w:del>
          </w:p>
        </w:tc>
        <w:tc>
          <w:tcPr>
            <w:tcW w:w="2659" w:type="dxa"/>
          </w:tcPr>
          <w:p w14:paraId="22FAEC4F" w14:textId="19A70637" w:rsidR="00D514B5" w:rsidRPr="00D514B5" w:rsidDel="000F530E" w:rsidRDefault="00D514B5" w:rsidP="00D514B5">
            <w:pPr>
              <w:numPr>
                <w:ilvl w:val="0"/>
                <w:numId w:val="26"/>
              </w:numPr>
              <w:spacing w:after="160"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325" w:author="Rebecca Scott (NESO)" w:date="2025-04-24T14:48:00Z"/>
                <w:rFonts w:ascii="Poppins" w:eastAsia="Times New Roman" w:hAnsi="Poppins" w:cs="Poppins"/>
                <w:b/>
                <w:bCs/>
                <w:color w:val="auto"/>
                <w:kern w:val="2"/>
                <w:sz w:val="16"/>
                <w:szCs w:val="14"/>
                <w:lang w:val="en-GB"/>
              </w:rPr>
            </w:pPr>
            <w:del w:id="326" w:author="Rebecca Scott (NESO)" w:date="2025-04-24T14:48:00Z">
              <w:r w:rsidRPr="00D514B5" w:rsidDel="000F530E">
                <w:rPr>
                  <w:rFonts w:ascii="Poppins" w:eastAsia="Times New Roman" w:hAnsi="Poppins" w:cs="Poppins"/>
                  <w:b/>
                  <w:bCs/>
                  <w:color w:val="000000"/>
                  <w:kern w:val="2"/>
                  <w:sz w:val="16"/>
                  <w:szCs w:val="14"/>
                  <w:lang w:val="en-GB"/>
                </w:rPr>
                <w:delText xml:space="preserve">Planned Load Disconnection </w:delText>
              </w:r>
              <w:r w:rsidRPr="00D514B5" w:rsidDel="000F530E">
                <w:rPr>
                  <w:rFonts w:ascii="Poppins" w:eastAsia="Times New Roman" w:hAnsi="Poppins" w:cs="Poppins"/>
                  <w:b/>
                  <w:color w:val="000000"/>
                  <w:kern w:val="2"/>
                  <w:sz w:val="16"/>
                  <w:szCs w:val="14"/>
                  <w:lang w:val="en-GB"/>
                </w:rPr>
                <w:delText xml:space="preserve">(exclude protected loads) </w:delText>
              </w:r>
              <w:r w:rsidRPr="00D514B5" w:rsidDel="000F530E">
                <w:rPr>
                  <w:rFonts w:ascii="Poppins" w:eastAsia="Times New Roman" w:hAnsi="Poppins" w:cs="Poppins"/>
                  <w:bCs/>
                  <w:color w:val="000000"/>
                  <w:kern w:val="2"/>
                  <w:sz w:val="16"/>
                  <w:szCs w:val="14"/>
                  <w:lang w:val="en-GB"/>
                </w:rPr>
                <w:delText>via up to 18 (circa five percent of demand) load blocks.</w:delText>
              </w:r>
              <w:r w:rsidRPr="00D514B5" w:rsidDel="000F530E">
                <w:rPr>
                  <w:rFonts w:ascii="Poppins" w:eastAsia="Times New Roman" w:hAnsi="Poppins" w:cs="Poppins"/>
                  <w:b/>
                  <w:color w:val="000000"/>
                  <w:kern w:val="2"/>
                  <w:sz w:val="16"/>
                  <w:szCs w:val="14"/>
                  <w:lang w:val="en-GB"/>
                </w:rPr>
                <w:delText xml:space="preserve"> </w:delText>
              </w:r>
            </w:del>
          </w:p>
          <w:p w14:paraId="0F485337" w14:textId="6BE3B981" w:rsidR="00D514B5" w:rsidRPr="00D514B5" w:rsidDel="000F530E" w:rsidRDefault="00D514B5" w:rsidP="00D514B5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327" w:author="Rebecca Scott (NESO)" w:date="2025-04-24T14:48:00Z"/>
                <w:rFonts w:ascii="Poppins" w:eastAsia="Arial" w:hAnsi="Poppins" w:cs="Poppins"/>
                <w:color w:val="3F0731"/>
                <w:kern w:val="2"/>
                <w:sz w:val="16"/>
                <w:lang w:val="en-GB"/>
              </w:rPr>
            </w:pPr>
          </w:p>
        </w:tc>
        <w:tc>
          <w:tcPr>
            <w:tcW w:w="2977" w:type="dxa"/>
          </w:tcPr>
          <w:p w14:paraId="64AD2784" w14:textId="4EC920E1" w:rsidR="00D514B5" w:rsidRPr="00D514B5" w:rsidDel="000F530E" w:rsidRDefault="00D514B5" w:rsidP="00D514B5">
            <w:pPr>
              <w:numPr>
                <w:ilvl w:val="0"/>
                <w:numId w:val="28"/>
              </w:numPr>
              <w:spacing w:after="160"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328" w:author="Rebecca Scott (NESO)" w:date="2025-04-24T14:48:00Z"/>
                <w:rFonts w:ascii="Poppins" w:eastAsia="Times New Roman" w:hAnsi="Poppins" w:cs="Poppins"/>
                <w:color w:val="auto"/>
                <w:kern w:val="2"/>
                <w:sz w:val="16"/>
                <w:szCs w:val="14"/>
                <w:lang w:val="en-GB"/>
              </w:rPr>
            </w:pPr>
            <w:del w:id="329" w:author="Rebecca Scott (NESO)" w:date="2025-04-24T14:48:00Z">
              <w:r w:rsidRPr="00D514B5" w:rsidDel="000F530E">
                <w:rPr>
                  <w:rFonts w:ascii="Poppins" w:eastAsia="Times New Roman" w:hAnsi="Poppins" w:cs="Poppins"/>
                  <w:color w:val="000000"/>
                  <w:kern w:val="2"/>
                  <w:sz w:val="16"/>
                  <w:szCs w:val="14"/>
                  <w:lang w:val="en-GB"/>
                </w:rPr>
                <w:delText>Public appeals</w:delText>
              </w:r>
            </w:del>
          </w:p>
          <w:p w14:paraId="61D1D82E" w14:textId="1D06CD79" w:rsidR="00D514B5" w:rsidRPr="00D514B5" w:rsidDel="000F530E" w:rsidRDefault="00D514B5" w:rsidP="00D514B5">
            <w:pPr>
              <w:numPr>
                <w:ilvl w:val="0"/>
                <w:numId w:val="28"/>
              </w:numPr>
              <w:spacing w:after="160"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330" w:author="Rebecca Scott (NESO)" w:date="2025-04-24T14:48:00Z"/>
                <w:rFonts w:ascii="Poppins" w:eastAsia="Times New Roman" w:hAnsi="Poppins" w:cs="Poppins"/>
                <w:color w:val="auto"/>
                <w:kern w:val="2"/>
                <w:sz w:val="16"/>
                <w:szCs w:val="14"/>
                <w:lang w:val="en-GB"/>
              </w:rPr>
            </w:pPr>
            <w:del w:id="331" w:author="Rebecca Scott (NESO)" w:date="2025-04-24T14:48:00Z">
              <w:r w:rsidRPr="00D514B5" w:rsidDel="000F530E">
                <w:rPr>
                  <w:rFonts w:ascii="Poppins" w:eastAsia="Times New Roman" w:hAnsi="Poppins" w:cs="Poppins"/>
                  <w:color w:val="000000"/>
                  <w:kern w:val="2"/>
                  <w:sz w:val="16"/>
                  <w:szCs w:val="14"/>
                  <w:lang w:val="en-GB"/>
                </w:rPr>
                <w:delText>Restrict usage of industrial &amp; commercial premises</w:delText>
              </w:r>
            </w:del>
          </w:p>
          <w:p w14:paraId="4A5F45C3" w14:textId="19179994" w:rsidR="00D514B5" w:rsidRPr="00D514B5" w:rsidDel="000F530E" w:rsidRDefault="00D514B5" w:rsidP="00D514B5">
            <w:pPr>
              <w:numPr>
                <w:ilvl w:val="0"/>
                <w:numId w:val="28"/>
              </w:numPr>
              <w:spacing w:after="160"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332" w:author="Rebecca Scott (NESO)" w:date="2025-04-24T14:48:00Z"/>
                <w:rFonts w:ascii="Poppins" w:eastAsia="Times New Roman" w:hAnsi="Poppins" w:cs="Poppins"/>
                <w:color w:val="auto"/>
                <w:kern w:val="2"/>
                <w:sz w:val="16"/>
                <w:szCs w:val="14"/>
                <w:lang w:val="en-GB"/>
              </w:rPr>
            </w:pPr>
            <w:del w:id="333" w:author="Rebecca Scott (NESO)" w:date="2025-04-24T14:48:00Z">
              <w:r w:rsidRPr="00D514B5" w:rsidDel="000F530E">
                <w:rPr>
                  <w:rFonts w:ascii="Poppins" w:eastAsia="Times New Roman" w:hAnsi="Poppins" w:cs="Poppins"/>
                  <w:b/>
                  <w:color w:val="000000"/>
                  <w:kern w:val="2"/>
                  <w:sz w:val="16"/>
                  <w:szCs w:val="14"/>
                  <w:lang w:val="en-GB"/>
                </w:rPr>
                <w:delText xml:space="preserve">Planned Load Disconnection (exclude protected loads) </w:delText>
              </w:r>
              <w:r w:rsidRPr="00D514B5" w:rsidDel="000F530E">
                <w:rPr>
                  <w:rFonts w:ascii="Poppins" w:eastAsia="Times New Roman" w:hAnsi="Poppins" w:cs="Poppins"/>
                  <w:bCs/>
                  <w:color w:val="000000"/>
                  <w:kern w:val="2"/>
                  <w:sz w:val="16"/>
                  <w:szCs w:val="14"/>
                  <w:lang w:val="en-GB"/>
                </w:rPr>
                <w:delText>via 18 (circa five percent of demand) load blocks.</w:delText>
              </w:r>
            </w:del>
          </w:p>
          <w:p w14:paraId="440416A4" w14:textId="1A50759D" w:rsidR="00D514B5" w:rsidRPr="00D514B5" w:rsidDel="000F530E" w:rsidRDefault="00D514B5" w:rsidP="00D514B5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334" w:author="Rebecca Scott (NESO)" w:date="2025-04-24T14:48:00Z"/>
                <w:rFonts w:ascii="Poppins" w:eastAsia="Times New Roman" w:hAnsi="Poppins" w:cs="Poppins"/>
                <w:color w:val="auto"/>
                <w:kern w:val="2"/>
                <w:sz w:val="16"/>
                <w:szCs w:val="14"/>
                <w:lang w:val="en-GB"/>
              </w:rPr>
            </w:pPr>
          </w:p>
        </w:tc>
        <w:tc>
          <w:tcPr>
            <w:tcW w:w="2693" w:type="dxa"/>
          </w:tcPr>
          <w:p w14:paraId="6BE57262" w14:textId="1BBCC34E" w:rsidR="00D514B5" w:rsidRPr="00D514B5" w:rsidDel="000F530E" w:rsidRDefault="00D514B5" w:rsidP="00D514B5">
            <w:pPr>
              <w:numPr>
                <w:ilvl w:val="0"/>
                <w:numId w:val="30"/>
              </w:numPr>
              <w:spacing w:after="160" w:line="259" w:lineRule="auto"/>
              <w:ind w:left="3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335" w:author="Rebecca Scott (NESO)" w:date="2025-04-24T14:48:00Z"/>
                <w:rFonts w:ascii="Poppins" w:eastAsia="Times New Roman" w:hAnsi="Poppins" w:cs="Poppins"/>
                <w:color w:val="000000"/>
                <w:sz w:val="18"/>
                <w:szCs w:val="18"/>
                <w:lang w:val="en-GB"/>
              </w:rPr>
            </w:pPr>
            <w:del w:id="336" w:author="Rebecca Scott (NESO)" w:date="2025-04-24T14:48:00Z">
              <w:r w:rsidRPr="00D514B5" w:rsidDel="000F530E">
                <w:rPr>
                  <w:rFonts w:ascii="Poppins" w:eastAsia="Arial" w:hAnsi="Poppins" w:cs="Poppins"/>
                  <w:color w:val="000000"/>
                  <w:sz w:val="16"/>
                  <w:szCs w:val="16"/>
                  <w:lang w:val="en-GB"/>
                </w:rPr>
                <w:delText xml:space="preserve">Designed to automatically disconnect at least 60% (40% in Scotland) of the total DNO demand over 9 stages at predefined low frequency points (48.8 -47.8Hz).  </w:delText>
              </w:r>
            </w:del>
          </w:p>
        </w:tc>
      </w:tr>
      <w:tr w:rsidR="00D514B5" w:rsidRPr="00D514B5" w:rsidDel="000F530E" w14:paraId="12725324" w14:textId="0918D81B" w:rsidTr="000F530E">
        <w:trPr>
          <w:del w:id="337" w:author="Rebecca Scott (NESO)" w:date="2025-04-24T14:48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4" w:type="dxa"/>
          </w:tcPr>
          <w:p w14:paraId="38AD5ACB" w14:textId="35CB825C" w:rsidR="00D514B5" w:rsidRPr="00D514B5" w:rsidDel="000F530E" w:rsidRDefault="00D514B5" w:rsidP="00D514B5">
            <w:pPr>
              <w:spacing w:line="259" w:lineRule="auto"/>
              <w:rPr>
                <w:del w:id="338" w:author="Rebecca Scott (NESO)" w:date="2025-04-24T14:48:00Z"/>
                <w:rFonts w:ascii="Poppins" w:eastAsia="Arial" w:hAnsi="Poppins" w:cs="Poppins"/>
                <w:color w:val="3F0731"/>
                <w:kern w:val="2"/>
                <w:sz w:val="22"/>
                <w:lang w:val="en-GB"/>
              </w:rPr>
            </w:pPr>
            <w:del w:id="339" w:author="Rebecca Scott (NESO)" w:date="2025-04-24T14:48:00Z">
              <w:r w:rsidRPr="00D514B5" w:rsidDel="000F530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4"/>
                  <w:lang w:val="en-GB"/>
                </w:rPr>
                <w:delText>Conditions for using Planned Load Disconnection</w:delText>
              </w:r>
            </w:del>
          </w:p>
        </w:tc>
        <w:tc>
          <w:tcPr>
            <w:tcW w:w="2659" w:type="dxa"/>
          </w:tcPr>
          <w:p w14:paraId="6D80EF6A" w14:textId="16314F3E" w:rsidR="00D514B5" w:rsidRPr="00D514B5" w:rsidDel="000F530E" w:rsidRDefault="00D514B5" w:rsidP="00D514B5">
            <w:pPr>
              <w:numPr>
                <w:ilvl w:val="0"/>
                <w:numId w:val="27"/>
              </w:numPr>
              <w:spacing w:after="160"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40" w:author="Rebecca Scott (NESO)" w:date="2025-04-24T14:48:00Z"/>
                <w:rFonts w:ascii="Poppins" w:eastAsia="Arial" w:hAnsi="Poppins" w:cs="Poppins"/>
                <w:color w:val="auto"/>
                <w:kern w:val="2"/>
                <w:sz w:val="16"/>
                <w:szCs w:val="14"/>
                <w:lang w:val="en-GB"/>
              </w:rPr>
            </w:pPr>
            <w:del w:id="341" w:author="Rebecca Scott (NESO)" w:date="2025-04-24T14:48:00Z">
              <w:r w:rsidRPr="00D514B5" w:rsidDel="000F530E">
                <w:rPr>
                  <w:rFonts w:ascii="Poppins" w:eastAsia="Arial" w:hAnsi="Poppins" w:cs="Poppins"/>
                  <w:color w:val="000000"/>
                  <w:kern w:val="2"/>
                  <w:sz w:val="16"/>
                  <w:szCs w:val="14"/>
                  <w:lang w:val="en-GB"/>
                </w:rPr>
                <w:delText>Enhanced market and network options exhausted, generation or storage or interconnector shortage remains.</w:delText>
              </w:r>
            </w:del>
          </w:p>
          <w:p w14:paraId="066DB544" w14:textId="7CF8A573" w:rsidR="00D514B5" w:rsidRPr="00D514B5" w:rsidDel="000F530E" w:rsidRDefault="00D514B5" w:rsidP="00D514B5">
            <w:pPr>
              <w:numPr>
                <w:ilvl w:val="0"/>
                <w:numId w:val="27"/>
              </w:numPr>
              <w:spacing w:after="160"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42" w:author="Rebecca Scott (NESO)" w:date="2025-04-24T14:48:00Z"/>
                <w:rFonts w:ascii="Poppins" w:eastAsia="Arial" w:hAnsi="Poppins" w:cs="Poppins"/>
                <w:color w:val="auto"/>
                <w:kern w:val="2"/>
                <w:sz w:val="16"/>
                <w:szCs w:val="14"/>
                <w:lang w:val="en-GB"/>
              </w:rPr>
            </w:pPr>
            <w:del w:id="343" w:author="Rebecca Scott (NESO)" w:date="2025-04-24T14:48:00Z">
              <w:r w:rsidRPr="00D514B5" w:rsidDel="000F530E">
                <w:rPr>
                  <w:rFonts w:ascii="Poppins" w:eastAsia="Arial" w:hAnsi="Poppins" w:cs="Poppins"/>
                  <w:color w:val="000000"/>
                  <w:kern w:val="2"/>
                  <w:sz w:val="16"/>
                  <w:szCs w:val="14"/>
                  <w:lang w:val="en-GB"/>
                </w:rPr>
                <w:delText>System Warning issued.</w:delText>
              </w:r>
            </w:del>
          </w:p>
          <w:p w14:paraId="39CF99A4" w14:textId="69F02EA0" w:rsidR="00D514B5" w:rsidRPr="00D514B5" w:rsidDel="000F530E" w:rsidRDefault="00D514B5" w:rsidP="00D514B5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44" w:author="Rebecca Scott (NESO)" w:date="2025-04-24T14:48:00Z"/>
                <w:rFonts w:ascii="Poppins" w:eastAsia="Arial" w:hAnsi="Poppins" w:cs="Poppins"/>
                <w:color w:val="000000"/>
                <w:kern w:val="2"/>
                <w:sz w:val="16"/>
                <w:szCs w:val="14"/>
                <w:lang w:val="en-GB"/>
              </w:rPr>
            </w:pPr>
          </w:p>
          <w:p w14:paraId="6C45FB4C" w14:textId="5B54D23F" w:rsidR="00D514B5" w:rsidRPr="00D514B5" w:rsidDel="000F530E" w:rsidRDefault="00D514B5" w:rsidP="00D514B5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45" w:author="Rebecca Scott (NESO)" w:date="2025-04-24T14:48:00Z"/>
                <w:rFonts w:ascii="Poppins" w:eastAsia="Arial" w:hAnsi="Poppins" w:cs="Poppins"/>
                <w:color w:val="3F0731"/>
                <w:kern w:val="2"/>
                <w:sz w:val="16"/>
                <w:lang w:val="en-GB"/>
              </w:rPr>
            </w:pPr>
            <w:del w:id="346" w:author="Rebecca Scott (NESO)" w:date="2025-04-24T14:48:00Z">
              <w:r w:rsidRPr="00D514B5" w:rsidDel="000F530E">
                <w:rPr>
                  <w:rFonts w:ascii="Poppins" w:eastAsia="Arial" w:hAnsi="Poppins" w:cs="Poppins"/>
                  <w:color w:val="000000"/>
                  <w:kern w:val="2"/>
                  <w:sz w:val="16"/>
                  <w:szCs w:val="14"/>
                  <w:lang w:val="en-GB"/>
                </w:rPr>
                <w:delText>NESO instructs DNOs to implement the required amount and duration of load disconnection.</w:delText>
              </w:r>
            </w:del>
          </w:p>
        </w:tc>
        <w:tc>
          <w:tcPr>
            <w:tcW w:w="2977" w:type="dxa"/>
          </w:tcPr>
          <w:p w14:paraId="53C680D4" w14:textId="3FFAB69A" w:rsidR="00D514B5" w:rsidRPr="00D514B5" w:rsidDel="000F530E" w:rsidRDefault="00D514B5" w:rsidP="00D514B5">
            <w:pPr>
              <w:numPr>
                <w:ilvl w:val="0"/>
                <w:numId w:val="29"/>
              </w:numPr>
              <w:spacing w:after="160"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47" w:author="Rebecca Scott (NESO)" w:date="2025-04-24T14:48:00Z"/>
                <w:rFonts w:ascii="Poppins" w:eastAsia="Arial" w:hAnsi="Poppins" w:cs="Poppins"/>
                <w:color w:val="auto"/>
                <w:kern w:val="2"/>
                <w:sz w:val="16"/>
                <w:szCs w:val="14"/>
                <w:lang w:val="en-GB"/>
              </w:rPr>
            </w:pPr>
            <w:del w:id="348" w:author="Rebecca Scott (NESO)" w:date="2025-04-24T14:48:00Z">
              <w:r w:rsidRPr="00D514B5" w:rsidDel="000F530E">
                <w:rPr>
                  <w:rFonts w:ascii="Poppins" w:eastAsia="Arial" w:hAnsi="Poppins" w:cs="Poppins"/>
                  <w:color w:val="000000"/>
                  <w:kern w:val="2"/>
                  <w:sz w:val="16"/>
                  <w:szCs w:val="14"/>
                  <w:lang w:val="en-GB"/>
                </w:rPr>
                <w:delText xml:space="preserve">NESO advise DESNZ of a requirement to use load disconnection for a </w:delText>
              </w:r>
              <w:r w:rsidRPr="00D514B5" w:rsidDel="000F530E">
                <w:rPr>
                  <w:rFonts w:ascii="Poppins" w:eastAsia="Arial" w:hAnsi="Poppins" w:cs="Poppins"/>
                  <w:b/>
                  <w:color w:val="000000"/>
                  <w:kern w:val="2"/>
                  <w:sz w:val="16"/>
                  <w:szCs w:val="14"/>
                  <w:lang w:val="en-GB"/>
                </w:rPr>
                <w:delText>prolonged period</w:delText>
              </w:r>
            </w:del>
          </w:p>
          <w:p w14:paraId="0149265A" w14:textId="69160147" w:rsidR="00D514B5" w:rsidRPr="00D514B5" w:rsidDel="000F530E" w:rsidRDefault="00D514B5" w:rsidP="00D514B5">
            <w:pPr>
              <w:numPr>
                <w:ilvl w:val="0"/>
                <w:numId w:val="29"/>
              </w:numPr>
              <w:spacing w:after="160"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49" w:author="Rebecca Scott (NESO)" w:date="2025-04-24T14:48:00Z"/>
                <w:rFonts w:ascii="Poppins" w:eastAsia="Arial" w:hAnsi="Poppins" w:cs="Poppins"/>
                <w:color w:val="auto"/>
                <w:kern w:val="2"/>
                <w:sz w:val="16"/>
                <w:szCs w:val="14"/>
                <w:lang w:val="en-GB"/>
              </w:rPr>
            </w:pPr>
            <w:del w:id="350" w:author="Rebecca Scott (NESO)" w:date="2025-04-24T14:48:00Z">
              <w:r w:rsidRPr="00D514B5" w:rsidDel="000F530E">
                <w:rPr>
                  <w:rFonts w:ascii="Poppins" w:eastAsia="Arial" w:hAnsi="Poppins" w:cs="Poppins"/>
                  <w:color w:val="000000"/>
                  <w:kern w:val="2"/>
                  <w:sz w:val="16"/>
                  <w:szCs w:val="14"/>
                  <w:lang w:val="en-GB"/>
                </w:rPr>
                <w:delText xml:space="preserve">ESEC is invoked by Secretary of State (SoS) following obtaining an Order of Council </w:delText>
              </w:r>
            </w:del>
          </w:p>
          <w:p w14:paraId="6E50FC4C" w14:textId="72AEE2F2" w:rsidR="00D514B5" w:rsidRPr="00D514B5" w:rsidDel="000F530E" w:rsidRDefault="00D514B5" w:rsidP="00D514B5">
            <w:pPr>
              <w:numPr>
                <w:ilvl w:val="0"/>
                <w:numId w:val="29"/>
              </w:numPr>
              <w:spacing w:after="160"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51" w:author="Rebecca Scott (NESO)" w:date="2025-04-24T14:48:00Z"/>
                <w:rFonts w:ascii="Poppins" w:eastAsia="Arial" w:hAnsi="Poppins" w:cs="Poppins"/>
                <w:color w:val="auto"/>
                <w:kern w:val="2"/>
                <w:sz w:val="16"/>
                <w:szCs w:val="14"/>
                <w:lang w:val="en-GB"/>
              </w:rPr>
            </w:pPr>
            <w:del w:id="352" w:author="Rebecca Scott (NESO)" w:date="2025-04-24T14:48:00Z">
              <w:r w:rsidRPr="00D514B5" w:rsidDel="000F530E">
                <w:rPr>
                  <w:rFonts w:ascii="Poppins" w:eastAsia="Arial" w:hAnsi="Poppins" w:cs="Poppins"/>
                  <w:color w:val="000000"/>
                  <w:kern w:val="2"/>
                  <w:sz w:val="16"/>
                  <w:szCs w:val="14"/>
                  <w:lang w:val="en-GB"/>
                </w:rPr>
                <w:delText>Public appeal to reduce usage &amp; restrict usage of industrial &amp; commercial premises.</w:delText>
              </w:r>
            </w:del>
          </w:p>
          <w:p w14:paraId="33EBD2E4" w14:textId="3A45629D" w:rsidR="00D514B5" w:rsidRPr="00D514B5" w:rsidDel="000F530E" w:rsidRDefault="00D514B5" w:rsidP="00D514B5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53" w:author="Rebecca Scott (NESO)" w:date="2025-04-24T14:48:00Z"/>
                <w:rFonts w:ascii="Poppins" w:eastAsia="Arial" w:hAnsi="Poppins" w:cs="Poppins"/>
                <w:color w:val="000000"/>
                <w:kern w:val="2"/>
                <w:sz w:val="16"/>
                <w:szCs w:val="14"/>
                <w:lang w:val="en-GB"/>
              </w:rPr>
            </w:pPr>
          </w:p>
          <w:p w14:paraId="79064DC4" w14:textId="59F2B83E" w:rsidR="00D514B5" w:rsidRPr="00D514B5" w:rsidDel="000F530E" w:rsidRDefault="00D514B5" w:rsidP="00D514B5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54" w:author="Rebecca Scott (NESO)" w:date="2025-04-24T14:48:00Z"/>
                <w:rFonts w:ascii="Poppins" w:eastAsia="Arial" w:hAnsi="Poppins" w:cs="Poppins"/>
                <w:color w:val="000000"/>
                <w:kern w:val="2"/>
                <w:sz w:val="16"/>
                <w:szCs w:val="14"/>
                <w:lang w:val="en-GB"/>
              </w:rPr>
            </w:pPr>
            <w:del w:id="355" w:author="Rebecca Scott (NESO)" w:date="2025-04-24T14:48:00Z">
              <w:r w:rsidRPr="00D514B5" w:rsidDel="000F530E">
                <w:rPr>
                  <w:rFonts w:ascii="Poppins" w:eastAsia="Arial" w:hAnsi="Poppins" w:cs="Poppins"/>
                  <w:color w:val="000000"/>
                  <w:kern w:val="2"/>
                  <w:sz w:val="16"/>
                  <w:szCs w:val="14"/>
                  <w:lang w:val="en-GB"/>
                </w:rPr>
                <w:delText>SoS directs NESO and DNOs to implement rota load disconnection in accordance to agreed plans.</w:delText>
              </w:r>
            </w:del>
          </w:p>
          <w:p w14:paraId="01E24959" w14:textId="60129805" w:rsidR="00D514B5" w:rsidRPr="00D514B5" w:rsidDel="000F530E" w:rsidRDefault="00D514B5" w:rsidP="00D514B5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56" w:author="Rebecca Scott (NESO)" w:date="2025-04-24T14:48:00Z"/>
                <w:rFonts w:ascii="Poppins" w:eastAsia="Arial" w:hAnsi="Poppins" w:cs="Poppins"/>
                <w:color w:val="3F0731"/>
                <w:kern w:val="2"/>
                <w:sz w:val="16"/>
                <w:lang w:val="en-GB"/>
              </w:rPr>
            </w:pPr>
          </w:p>
        </w:tc>
        <w:tc>
          <w:tcPr>
            <w:tcW w:w="2693" w:type="dxa"/>
          </w:tcPr>
          <w:p w14:paraId="61249999" w14:textId="3699A975" w:rsidR="00D514B5" w:rsidRPr="00D514B5" w:rsidDel="000F530E" w:rsidRDefault="00D514B5" w:rsidP="00D514B5">
            <w:pPr>
              <w:numPr>
                <w:ilvl w:val="0"/>
                <w:numId w:val="31"/>
              </w:numPr>
              <w:spacing w:after="160" w:line="259" w:lineRule="auto"/>
              <w:ind w:left="3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57" w:author="Rebecca Scott (NESO)" w:date="2025-04-24T14:48:00Z"/>
                <w:rFonts w:ascii="Poppins" w:eastAsia="Arial" w:hAnsi="Poppins" w:cs="Poppins"/>
                <w:color w:val="000000"/>
                <w:sz w:val="16"/>
                <w:szCs w:val="16"/>
                <w:lang w:val="en-GB"/>
              </w:rPr>
            </w:pPr>
            <w:del w:id="358" w:author="Rebecca Scott (NESO)" w:date="2025-04-24T14:48:00Z">
              <w:r w:rsidRPr="00D514B5" w:rsidDel="000F530E">
                <w:rPr>
                  <w:rFonts w:ascii="Poppins" w:eastAsia="Arial" w:hAnsi="Poppins" w:cs="Poppins"/>
                  <w:b/>
                  <w:bCs/>
                  <w:color w:val="000000"/>
                  <w:sz w:val="16"/>
                  <w:szCs w:val="16"/>
                  <w:lang w:val="en-GB"/>
                </w:rPr>
                <w:delText>Automatic</w:delText>
              </w:r>
              <w:r w:rsidRPr="00D514B5" w:rsidDel="000F530E">
                <w:rPr>
                  <w:rFonts w:ascii="Poppins" w:eastAsia="Arial" w:hAnsi="Poppins" w:cs="Poppins"/>
                  <w:color w:val="000000"/>
                  <w:sz w:val="16"/>
                  <w:szCs w:val="16"/>
                  <w:lang w:val="en-GB"/>
                </w:rPr>
                <w:delText xml:space="preserve"> low frequency relay devices are triggered by the falling frequency on the GB electricity system.</w:delText>
              </w:r>
            </w:del>
          </w:p>
          <w:p w14:paraId="54255A40" w14:textId="4006C82B" w:rsidR="00D514B5" w:rsidRPr="00D514B5" w:rsidDel="000F530E" w:rsidRDefault="00D514B5" w:rsidP="00D514B5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59" w:author="Rebecca Scott (NESO)" w:date="2025-04-24T14:48:00Z"/>
                <w:rFonts w:ascii="Poppins" w:eastAsia="Arial" w:hAnsi="Poppins" w:cs="Poppins"/>
                <w:color w:val="000000"/>
                <w:kern w:val="2"/>
                <w:sz w:val="16"/>
                <w:szCs w:val="14"/>
                <w:lang w:val="en-GB"/>
              </w:rPr>
            </w:pPr>
          </w:p>
          <w:p w14:paraId="380427A9" w14:textId="445EEF8D" w:rsidR="00D514B5" w:rsidRPr="00D514B5" w:rsidDel="000F530E" w:rsidRDefault="00D514B5" w:rsidP="00D514B5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60" w:author="Rebecca Scott (NESO)" w:date="2025-04-24T14:48:00Z"/>
                <w:rFonts w:ascii="Poppins" w:eastAsia="Arial" w:hAnsi="Poppins" w:cs="Poppins"/>
                <w:color w:val="000000"/>
                <w:kern w:val="2"/>
                <w:sz w:val="16"/>
                <w:szCs w:val="14"/>
                <w:lang w:val="en-GB"/>
              </w:rPr>
            </w:pPr>
            <w:del w:id="361" w:author="Rebecca Scott (NESO)" w:date="2025-04-24T14:48:00Z">
              <w:r w:rsidRPr="00D514B5" w:rsidDel="000F530E">
                <w:rPr>
                  <w:rFonts w:ascii="Poppins" w:eastAsia="Arial" w:hAnsi="Poppins" w:cs="Poppins"/>
                  <w:color w:val="000000"/>
                  <w:kern w:val="2"/>
                  <w:sz w:val="16"/>
                  <w:szCs w:val="14"/>
                  <w:lang w:val="en-GB"/>
                </w:rPr>
                <w:delText>NESO will instruct DNOs when to restore disconnected demand.</w:delText>
              </w:r>
            </w:del>
          </w:p>
        </w:tc>
      </w:tr>
    </w:tbl>
    <w:p w14:paraId="46EC5043" w14:textId="1BD94421" w:rsidR="00D514B5" w:rsidRPr="00861801" w:rsidRDefault="00D514B5" w:rsidP="00D514B5">
      <w:pPr>
        <w:spacing w:after="160" w:line="259" w:lineRule="auto"/>
        <w:rPr>
          <w:rFonts w:eastAsia="Arial" w:cs="Poppins"/>
          <w:b/>
          <w:color w:val="auto"/>
          <w:kern w:val="2"/>
          <w:szCs w:val="20"/>
          <w:lang w:val="en-GB"/>
          <w:rPrChange w:id="362" w:author="Creighton, Alan (Northern Powergrid)" w:date="2025-06-20T13:00:00Z">
            <w:rPr>
              <w:rFonts w:eastAsia="Arial" w:cs="Poppins"/>
              <w:b/>
              <w:color w:val="auto"/>
              <w:kern w:val="2"/>
              <w:sz w:val="16"/>
              <w:szCs w:val="20"/>
              <w:lang w:val="en-GB"/>
            </w:rPr>
          </w:rPrChange>
        </w:rPr>
      </w:pPr>
      <w:r w:rsidRPr="00861801">
        <w:rPr>
          <w:rFonts w:eastAsia="Arial" w:cs="Poppins"/>
          <w:b/>
          <w:color w:val="auto"/>
          <w:kern w:val="2"/>
          <w:szCs w:val="20"/>
          <w:lang w:val="en-GB"/>
          <w:rPrChange w:id="363" w:author="Creighton, Alan (Northern Powergrid)" w:date="2025-06-20T13:00:00Z">
            <w:rPr>
              <w:rFonts w:eastAsia="Arial" w:cs="Poppins"/>
              <w:b/>
              <w:color w:val="auto"/>
              <w:kern w:val="2"/>
              <w:sz w:val="16"/>
              <w:szCs w:val="20"/>
              <w:lang w:val="en-GB"/>
            </w:rPr>
          </w:rPrChange>
        </w:rPr>
        <w:t xml:space="preserve">Table 1 – Comparison between </w:t>
      </w:r>
      <w:del w:id="364" w:author="Creighton, Alan (Northern Powergrid)" w:date="2025-06-20T13:00:00Z">
        <w:r w:rsidRPr="00861801" w:rsidDel="00861801">
          <w:rPr>
            <w:rFonts w:eastAsia="Arial" w:cs="Poppins"/>
            <w:b/>
            <w:color w:val="auto"/>
            <w:kern w:val="2"/>
            <w:szCs w:val="20"/>
            <w:lang w:val="en-GB"/>
            <w:rPrChange w:id="365" w:author="Creighton, Alan (Northern Powergrid)" w:date="2025-06-20T13:00:00Z">
              <w:rPr>
                <w:rFonts w:eastAsia="Arial" w:cs="Poppins"/>
                <w:b/>
                <w:color w:val="auto"/>
                <w:kern w:val="2"/>
                <w:sz w:val="16"/>
                <w:szCs w:val="20"/>
                <w:lang w:val="en-GB"/>
              </w:rPr>
            </w:rPrChange>
          </w:rPr>
          <w:delText>Demand Control Rotation Protocol (DCRP), Electricity Supply Emergency Code (ESEC)</w:delText>
        </w:r>
      </w:del>
      <w:ins w:id="366" w:author="Rebecca Scott (NESO)" w:date="2025-04-24T14:48:00Z">
        <w:del w:id="367" w:author="Creighton, Alan (Northern Powergrid)" w:date="2025-06-20T13:00:00Z">
          <w:r w:rsidR="000F530E" w:rsidRPr="00861801" w:rsidDel="00861801">
            <w:rPr>
              <w:rFonts w:eastAsia="Arial" w:cs="Poppins"/>
              <w:b/>
              <w:color w:val="auto"/>
              <w:kern w:val="2"/>
              <w:szCs w:val="20"/>
              <w:lang w:val="en-GB"/>
              <w:rPrChange w:id="368" w:author="Creighton, Alan (Northern Powergrid)" w:date="2025-06-20T13:00:00Z">
                <w:rPr>
                  <w:rFonts w:eastAsia="Arial" w:cs="Poppins"/>
                  <w:b/>
                  <w:color w:val="auto"/>
                  <w:kern w:val="2"/>
                  <w:sz w:val="16"/>
                  <w:szCs w:val="20"/>
                  <w:lang w:val="en-GB"/>
                </w:rPr>
              </w:rPrChange>
            </w:rPr>
            <w:delText>,</w:delText>
          </w:r>
        </w:del>
      </w:ins>
      <w:del w:id="369" w:author="Creighton, Alan (Northern Powergrid)" w:date="2025-06-20T13:00:00Z">
        <w:r w:rsidRPr="00861801" w:rsidDel="00861801">
          <w:rPr>
            <w:rFonts w:eastAsia="Arial" w:cs="Poppins"/>
            <w:b/>
            <w:color w:val="auto"/>
            <w:kern w:val="2"/>
            <w:szCs w:val="20"/>
            <w:lang w:val="en-GB"/>
            <w:rPrChange w:id="370" w:author="Creighton, Alan (Northern Powergrid)" w:date="2025-06-20T13:00:00Z">
              <w:rPr>
                <w:rFonts w:eastAsia="Arial" w:cs="Poppins"/>
                <w:b/>
                <w:color w:val="auto"/>
                <w:kern w:val="2"/>
                <w:sz w:val="16"/>
                <w:szCs w:val="20"/>
                <w:lang w:val="en-GB"/>
              </w:rPr>
            </w:rPrChange>
          </w:rPr>
          <w:delText xml:space="preserve"> and Low Frequency Demand Disconnection (LFDD)</w:delText>
        </w:r>
      </w:del>
      <w:ins w:id="371" w:author="Rebecca Scott (NESO)" w:date="2025-04-24T14:48:00Z">
        <w:del w:id="372" w:author="Creighton, Alan (Northern Powergrid)" w:date="2025-06-20T13:00:00Z">
          <w:r w:rsidR="000F530E" w:rsidRPr="00861801" w:rsidDel="00861801">
            <w:rPr>
              <w:rFonts w:eastAsia="Arial" w:cs="Poppins"/>
              <w:b/>
              <w:color w:val="auto"/>
              <w:kern w:val="2"/>
              <w:szCs w:val="20"/>
              <w:lang w:val="en-GB"/>
              <w:rPrChange w:id="373" w:author="Creighton, Alan (Northern Powergrid)" w:date="2025-06-20T13:00:00Z">
                <w:rPr>
                  <w:rFonts w:eastAsia="Arial" w:cs="Poppins"/>
                  <w:b/>
                  <w:color w:val="auto"/>
                  <w:kern w:val="2"/>
                  <w:sz w:val="16"/>
                  <w:szCs w:val="20"/>
                  <w:lang w:val="en-GB"/>
                </w:rPr>
              </w:rPrChange>
            </w:rPr>
            <w:delText xml:space="preserve"> and Manual Demand Disconnection. </w:delText>
          </w:r>
        </w:del>
      </w:ins>
      <w:ins w:id="374" w:author="Creighton, Alan (Northern Powergrid)" w:date="2025-06-20T13:00:00Z">
        <w:r w:rsidR="00861801">
          <w:rPr>
            <w:rFonts w:eastAsia="Arial" w:cs="Poppins"/>
            <w:b/>
            <w:color w:val="auto"/>
            <w:kern w:val="2"/>
            <w:szCs w:val="20"/>
            <w:lang w:val="en-GB"/>
          </w:rPr>
          <w:t>different Demand Reduction Tools</w:t>
        </w:r>
      </w:ins>
      <w:del w:id="375" w:author="Rebecca Scott (NESO)" w:date="2025-04-24T14:48:00Z">
        <w:r w:rsidRPr="00861801" w:rsidDel="000F530E">
          <w:rPr>
            <w:rFonts w:eastAsia="Arial" w:cs="Poppins"/>
            <w:b/>
            <w:color w:val="auto"/>
            <w:kern w:val="2"/>
            <w:szCs w:val="20"/>
            <w:lang w:val="en-GB"/>
            <w:rPrChange w:id="376" w:author="Creighton, Alan (Northern Powergrid)" w:date="2025-06-20T13:00:00Z">
              <w:rPr>
                <w:rFonts w:eastAsia="Arial" w:cs="Poppins"/>
                <w:b/>
                <w:color w:val="auto"/>
                <w:kern w:val="2"/>
                <w:sz w:val="16"/>
                <w:szCs w:val="20"/>
                <w:lang w:val="en-GB"/>
              </w:rPr>
            </w:rPrChange>
          </w:rPr>
          <w:delText>.</w:delText>
        </w:r>
      </w:del>
    </w:p>
    <w:p w14:paraId="73DC95A9" w14:textId="77777777" w:rsidR="00592AF3" w:rsidRDefault="00592AF3" w:rsidP="00C9327E">
      <w:pPr>
        <w:pStyle w:val="BoxHeading"/>
        <w:rPr>
          <w:b w:val="0"/>
          <w:bCs/>
          <w:color w:val="3E0630" w:themeColor="background1"/>
        </w:rPr>
      </w:pPr>
    </w:p>
    <w:p w14:paraId="4BCFE7E6" w14:textId="133C2E07" w:rsidR="00B9041A" w:rsidRDefault="00B9041A" w:rsidP="00B9041A">
      <w:pPr>
        <w:pStyle w:val="BoxHeading"/>
        <w:rPr>
          <w:color w:val="3E0630" w:themeColor="background1"/>
          <w:sz w:val="24"/>
          <w:szCs w:val="28"/>
        </w:rPr>
      </w:pPr>
      <w:r>
        <w:rPr>
          <w:color w:val="3E0630" w:themeColor="background1"/>
          <w:sz w:val="24"/>
          <w:szCs w:val="28"/>
        </w:rPr>
        <w:t>DCRP Process</w:t>
      </w:r>
    </w:p>
    <w:p w14:paraId="371BF149" w14:textId="672ED92D" w:rsidR="009611F5" w:rsidRDefault="009611F5" w:rsidP="009611F5">
      <w:pPr>
        <w:pStyle w:val="BoxHeading"/>
        <w:rPr>
          <w:b w:val="0"/>
          <w:bCs/>
          <w:color w:val="3E0630" w:themeColor="background1"/>
        </w:rPr>
      </w:pPr>
      <w:r w:rsidRPr="006477AE">
        <w:rPr>
          <w:b w:val="0"/>
          <w:bCs/>
          <w:color w:val="3E0630" w:themeColor="background1"/>
        </w:rPr>
        <w:t xml:space="preserve">The DCRP </w:t>
      </w:r>
      <w:del w:id="377" w:author="Creighton, Alan (Northern Powergrid)" w:date="2025-06-20T13:05:00Z">
        <w:r w:rsidRPr="006477AE" w:rsidDel="00861801">
          <w:rPr>
            <w:b w:val="0"/>
            <w:bCs/>
            <w:color w:val="3E0630" w:themeColor="background1"/>
          </w:rPr>
          <w:delText xml:space="preserve">process </w:delText>
        </w:r>
      </w:del>
      <w:r w:rsidRPr="006477AE">
        <w:rPr>
          <w:b w:val="0"/>
          <w:bCs/>
          <w:color w:val="3E0630" w:themeColor="background1"/>
        </w:rPr>
        <w:t xml:space="preserve">enables a response to a short-term, </w:t>
      </w:r>
      <w:commentRangeStart w:id="378"/>
      <w:del w:id="379" w:author="Creighton, Alan (Northern Powergrid)" w:date="2025-06-20T13:02:00Z">
        <w:r w:rsidRPr="006477AE" w:rsidDel="00861801">
          <w:rPr>
            <w:b w:val="0"/>
            <w:bCs/>
            <w:color w:val="3E0630" w:themeColor="background1"/>
          </w:rPr>
          <w:delText>sudden</w:delText>
        </w:r>
        <w:commentRangeEnd w:id="378"/>
        <w:r w:rsidR="00861801" w:rsidRPr="006477AE" w:rsidDel="00861801">
          <w:rPr>
            <w:rStyle w:val="CommentReference"/>
            <w:b w:val="0"/>
            <w:bCs/>
            <w:color w:val="3E0630" w:themeColor="background1"/>
            <w:sz w:val="20"/>
            <w:szCs w:val="24"/>
          </w:rPr>
          <w:commentReference w:id="378"/>
        </w:r>
        <w:r w:rsidRPr="006477AE" w:rsidDel="00861801">
          <w:rPr>
            <w:b w:val="0"/>
            <w:bCs/>
            <w:color w:val="3E0630" w:themeColor="background1"/>
          </w:rPr>
          <w:delText xml:space="preserve"> impact</w:delText>
        </w:r>
      </w:del>
      <w:ins w:id="380" w:author="Creighton, Alan (Northern Powergrid)" w:date="2025-06-20T13:02:00Z">
        <w:r w:rsidR="00861801">
          <w:rPr>
            <w:b w:val="0"/>
            <w:bCs/>
            <w:color w:val="3E0630" w:themeColor="background1"/>
          </w:rPr>
          <w:t>forecastable</w:t>
        </w:r>
      </w:ins>
      <w:r w:rsidRPr="006477AE">
        <w:rPr>
          <w:b w:val="0"/>
          <w:bCs/>
          <w:color w:val="3E0630" w:themeColor="background1"/>
        </w:rPr>
        <w:t xml:space="preserve"> event</w:t>
      </w:r>
      <w:del w:id="381" w:author="Creighton, Alan (Northern Powergrid)" w:date="2025-06-20T13:02:00Z">
        <w:r w:rsidRPr="006477AE" w:rsidDel="00861801">
          <w:rPr>
            <w:b w:val="0"/>
            <w:bCs/>
            <w:color w:val="3E0630" w:themeColor="background1"/>
          </w:rPr>
          <w:delText>s</w:delText>
        </w:r>
      </w:del>
      <w:r w:rsidRPr="006477AE">
        <w:rPr>
          <w:b w:val="0"/>
          <w:bCs/>
          <w:color w:val="3E0630" w:themeColor="background1"/>
        </w:rPr>
        <w:t xml:space="preserve"> on the electricity </w:t>
      </w:r>
      <w:del w:id="382" w:author="Creighton, Alan (Northern Powergrid)" w:date="2025-06-20T13:03:00Z">
        <w:r w:rsidRPr="006477AE" w:rsidDel="00861801">
          <w:rPr>
            <w:b w:val="0"/>
            <w:bCs/>
            <w:color w:val="3E0630" w:themeColor="background1"/>
          </w:rPr>
          <w:delText>network</w:delText>
        </w:r>
      </w:del>
      <w:ins w:id="383" w:author="Creighton, Alan (Northern Powergrid)" w:date="2025-06-20T13:03:00Z">
        <w:r w:rsidR="00861801">
          <w:rPr>
            <w:b w:val="0"/>
            <w:bCs/>
            <w:color w:val="3E0630" w:themeColor="background1"/>
          </w:rPr>
          <w:t>system</w:t>
        </w:r>
      </w:ins>
      <w:r w:rsidRPr="006477AE">
        <w:rPr>
          <w:b w:val="0"/>
          <w:bCs/>
          <w:color w:val="3E0630" w:themeColor="background1"/>
        </w:rPr>
        <w:t xml:space="preserve">. </w:t>
      </w:r>
      <w:ins w:id="384" w:author="Creighton, Alan (Northern Powergrid)" w:date="2025-06-20T13:01:00Z">
        <w:r w:rsidR="00861801">
          <w:rPr>
            <w:b w:val="0"/>
            <w:bCs/>
            <w:color w:val="3E0630" w:themeColor="background1"/>
          </w:rPr>
          <w:t xml:space="preserve"> </w:t>
        </w:r>
      </w:ins>
      <w:r w:rsidRPr="006477AE">
        <w:rPr>
          <w:b w:val="0"/>
          <w:bCs/>
          <w:color w:val="3E0630" w:themeColor="background1"/>
        </w:rPr>
        <w:t xml:space="preserve">An example of this where there is a shortfall in supply to meet forecasted demand, such as during a period of cold temperatures, combined with low wind. </w:t>
      </w:r>
      <w:ins w:id="385" w:author="Creighton, Alan (Northern Powergrid)" w:date="2025-06-20T13:03:00Z">
        <w:r w:rsidR="00861801">
          <w:rPr>
            <w:b w:val="0"/>
            <w:bCs/>
            <w:color w:val="3E0630" w:themeColor="background1"/>
          </w:rPr>
          <w:t xml:space="preserve"> </w:t>
        </w:r>
      </w:ins>
      <w:r w:rsidRPr="006477AE">
        <w:rPr>
          <w:b w:val="0"/>
          <w:bCs/>
          <w:color w:val="3E0630" w:themeColor="background1"/>
        </w:rPr>
        <w:t xml:space="preserve">This would likely be an in-day response that </w:t>
      </w:r>
      <w:ins w:id="386" w:author="Creighton, Alan (Northern Powergrid)" w:date="2025-06-20T13:03:00Z">
        <w:r w:rsidR="00861801">
          <w:rPr>
            <w:b w:val="0"/>
            <w:bCs/>
            <w:color w:val="3E0630" w:themeColor="background1"/>
          </w:rPr>
          <w:t>NES</w:t>
        </w:r>
      </w:ins>
      <w:ins w:id="387" w:author="Creighton, Alan (Northern Powergrid)" w:date="2025-06-20T13:04:00Z">
        <w:r w:rsidR="00861801">
          <w:rPr>
            <w:b w:val="0"/>
            <w:bCs/>
            <w:color w:val="3E0630" w:themeColor="background1"/>
          </w:rPr>
          <w:t xml:space="preserve">O would need to respond to </w:t>
        </w:r>
      </w:ins>
      <w:del w:id="388" w:author="Creighton, Alan (Northern Powergrid)" w:date="2025-06-20T13:04:00Z">
        <w:r w:rsidRPr="006477AE" w:rsidDel="00861801">
          <w:rPr>
            <w:b w:val="0"/>
            <w:bCs/>
            <w:color w:val="3E0630" w:themeColor="background1"/>
          </w:rPr>
          <w:delText xml:space="preserve">will need to </w:delText>
        </w:r>
      </w:del>
      <w:del w:id="389" w:author="Creighton, Alan (Northern Powergrid)" w:date="2025-06-20T13:03:00Z">
        <w:r w:rsidRPr="006477AE" w:rsidDel="00861801">
          <w:rPr>
            <w:b w:val="0"/>
            <w:bCs/>
            <w:color w:val="3E0630" w:themeColor="background1"/>
          </w:rPr>
          <w:delText>be enacted</w:delText>
        </w:r>
      </w:del>
      <w:del w:id="390" w:author="Creighton, Alan (Northern Powergrid)" w:date="2025-06-20T13:04:00Z">
        <w:r w:rsidRPr="006477AE" w:rsidDel="00861801">
          <w:rPr>
            <w:b w:val="0"/>
            <w:bCs/>
            <w:color w:val="3E0630" w:themeColor="background1"/>
          </w:rPr>
          <w:delText xml:space="preserve"> </w:delText>
        </w:r>
      </w:del>
      <w:r w:rsidRPr="006477AE">
        <w:rPr>
          <w:b w:val="0"/>
          <w:bCs/>
          <w:color w:val="3E0630" w:themeColor="background1"/>
        </w:rPr>
        <w:t xml:space="preserve">within 24 hours of a shortfall being identified. </w:t>
      </w:r>
      <w:ins w:id="391" w:author="Creighton, Alan (Northern Powergrid)" w:date="2025-06-20T13:04:00Z">
        <w:r w:rsidR="00861801">
          <w:rPr>
            <w:b w:val="0"/>
            <w:bCs/>
            <w:color w:val="3E0630" w:themeColor="background1"/>
          </w:rPr>
          <w:t xml:space="preserve"> </w:t>
        </w:r>
      </w:ins>
      <w:r w:rsidRPr="006477AE">
        <w:rPr>
          <w:b w:val="0"/>
          <w:bCs/>
          <w:color w:val="3E0630" w:themeColor="background1"/>
        </w:rPr>
        <w:t xml:space="preserve">It will most likely be </w:t>
      </w:r>
      <w:del w:id="392" w:author="Creighton, Alan (Northern Powergrid)" w:date="2025-06-20T13:04:00Z">
        <w:r w:rsidRPr="006477AE" w:rsidDel="00861801">
          <w:rPr>
            <w:b w:val="0"/>
            <w:bCs/>
            <w:color w:val="3E0630" w:themeColor="background1"/>
          </w:rPr>
          <w:delText xml:space="preserve">activated </w:delText>
        </w:r>
      </w:del>
      <w:ins w:id="393" w:author="Creighton, Alan (Northern Powergrid)" w:date="2025-06-20T13:04:00Z">
        <w:r w:rsidR="00861801">
          <w:rPr>
            <w:b w:val="0"/>
            <w:bCs/>
            <w:color w:val="3E0630" w:themeColor="background1"/>
          </w:rPr>
          <w:t>actuated</w:t>
        </w:r>
        <w:r w:rsidR="00861801" w:rsidRPr="006477AE">
          <w:rPr>
            <w:b w:val="0"/>
            <w:bCs/>
            <w:color w:val="3E0630" w:themeColor="background1"/>
          </w:rPr>
          <w:t xml:space="preserve"> </w:t>
        </w:r>
      </w:ins>
      <w:r w:rsidRPr="006477AE">
        <w:rPr>
          <w:b w:val="0"/>
          <w:bCs/>
          <w:color w:val="3E0630" w:themeColor="background1"/>
        </w:rPr>
        <w:t xml:space="preserve">to manage an electricity supply shortfall during evening peak, where the situation cannot be effectively controlled using other demand control measures, e.g., voltage reduction. </w:t>
      </w:r>
      <w:ins w:id="394" w:author="Creighton, Alan (Northern Powergrid)" w:date="2025-06-20T13:04:00Z">
        <w:r w:rsidR="00861801">
          <w:rPr>
            <w:b w:val="0"/>
            <w:bCs/>
            <w:color w:val="3E0630" w:themeColor="background1"/>
          </w:rPr>
          <w:t xml:space="preserve"> The DCRP</w:t>
        </w:r>
      </w:ins>
      <w:ins w:id="395" w:author="Creighton, Alan (Northern Powergrid)" w:date="2025-06-20T13:05:00Z">
        <w:r w:rsidR="00861801">
          <w:rPr>
            <w:b w:val="0"/>
            <w:bCs/>
            <w:color w:val="3E0630" w:themeColor="background1"/>
          </w:rPr>
          <w:t xml:space="preserve"> can</w:t>
        </w:r>
      </w:ins>
      <w:del w:id="396" w:author="Creighton, Alan (Northern Powergrid)" w:date="2025-06-20T13:04:00Z">
        <w:r w:rsidRPr="006477AE" w:rsidDel="00861801">
          <w:rPr>
            <w:b w:val="0"/>
            <w:bCs/>
            <w:color w:val="3E0630" w:themeColor="background1"/>
          </w:rPr>
          <w:delText>It</w:delText>
        </w:r>
      </w:del>
      <w:del w:id="397" w:author="Creighton, Alan (Northern Powergrid)" w:date="2025-06-20T13:05:00Z">
        <w:r w:rsidRPr="006477AE" w:rsidDel="00861801">
          <w:rPr>
            <w:b w:val="0"/>
            <w:bCs/>
            <w:color w:val="3E0630" w:themeColor="background1"/>
          </w:rPr>
          <w:delText xml:space="preserve"> can</w:delText>
        </w:r>
      </w:del>
      <w:r w:rsidRPr="006477AE">
        <w:rPr>
          <w:b w:val="0"/>
          <w:bCs/>
          <w:color w:val="3E0630" w:themeColor="background1"/>
        </w:rPr>
        <w:t xml:space="preserve">, however, be utilised to manage other short-term shortfalls in electricity supply. </w:t>
      </w:r>
      <w:ins w:id="398" w:author="Creighton, Alan (Northern Powergrid)" w:date="2025-06-20T13:05:00Z">
        <w:r w:rsidR="00861801">
          <w:rPr>
            <w:b w:val="0"/>
            <w:bCs/>
            <w:color w:val="3E0630" w:themeColor="background1"/>
          </w:rPr>
          <w:t xml:space="preserve"> The </w:t>
        </w:r>
      </w:ins>
      <w:r w:rsidRPr="006477AE">
        <w:rPr>
          <w:b w:val="0"/>
          <w:bCs/>
          <w:color w:val="3E0630" w:themeColor="background1"/>
        </w:rPr>
        <w:t xml:space="preserve">DCRP reduces demand through </w:t>
      </w:r>
      <w:del w:id="399" w:author="Creighton, Alan (Northern Powergrid)" w:date="2025-06-20T13:05:00Z">
        <w:r w:rsidRPr="006477AE" w:rsidDel="00861801">
          <w:rPr>
            <w:b w:val="0"/>
            <w:bCs/>
            <w:color w:val="3E0630" w:themeColor="background1"/>
          </w:rPr>
          <w:delText xml:space="preserve">planned </w:delText>
        </w:r>
      </w:del>
      <w:r w:rsidRPr="006477AE">
        <w:rPr>
          <w:b w:val="0"/>
          <w:bCs/>
          <w:color w:val="3E0630" w:themeColor="background1"/>
        </w:rPr>
        <w:t xml:space="preserve">load disconnections, using a pre-prepared rota and plan. </w:t>
      </w:r>
      <w:ins w:id="400" w:author="Creighton, Alan (Northern Powergrid)" w:date="2025-06-20T13:06:00Z">
        <w:r w:rsidR="00861801">
          <w:rPr>
            <w:b w:val="0"/>
            <w:bCs/>
            <w:color w:val="3E0630" w:themeColor="background1"/>
          </w:rPr>
          <w:t xml:space="preserve"> The </w:t>
        </w:r>
      </w:ins>
      <w:r w:rsidRPr="006477AE">
        <w:rPr>
          <w:b w:val="0"/>
          <w:bCs/>
          <w:color w:val="3E0630" w:themeColor="background1"/>
        </w:rPr>
        <w:t>DCRP will only be utilised after enhanced market and network options have been exhausted.</w:t>
      </w:r>
      <w:del w:id="401" w:author="Creighton, Alan (Northern Powergrid)" w:date="2025-06-20T13:06:00Z">
        <w:r w:rsidRPr="006477AE" w:rsidDel="00861801">
          <w:rPr>
            <w:b w:val="0"/>
            <w:bCs/>
            <w:color w:val="3E0630" w:themeColor="background1"/>
          </w:rPr>
          <w:delText xml:space="preserve"> </w:delText>
        </w:r>
      </w:del>
    </w:p>
    <w:p w14:paraId="5ADC3D33" w14:textId="77777777" w:rsidR="00B21329" w:rsidRDefault="00B21329" w:rsidP="009611F5">
      <w:pPr>
        <w:pStyle w:val="BoxHeading"/>
        <w:rPr>
          <w:b w:val="0"/>
          <w:bCs/>
          <w:color w:val="3E0630" w:themeColor="background1"/>
        </w:rPr>
      </w:pPr>
    </w:p>
    <w:p w14:paraId="72F8877E" w14:textId="32337A4D" w:rsidR="00B21329" w:rsidRDefault="00B21329" w:rsidP="009611F5">
      <w:pPr>
        <w:pStyle w:val="BoxHeading"/>
        <w:rPr>
          <w:b w:val="0"/>
          <w:bCs/>
          <w:color w:val="3E0630" w:themeColor="background1"/>
        </w:rPr>
      </w:pPr>
      <w:r>
        <w:rPr>
          <w:b w:val="0"/>
          <w:bCs/>
          <w:color w:val="3E0630" w:themeColor="background1"/>
        </w:rPr>
        <w:t xml:space="preserve">A summary of the process can be seen in the </w:t>
      </w:r>
      <w:r w:rsidR="007674F4">
        <w:rPr>
          <w:b w:val="0"/>
          <w:bCs/>
          <w:color w:val="3E0630" w:themeColor="background1"/>
        </w:rPr>
        <w:t>diagram below.</w:t>
      </w:r>
    </w:p>
    <w:p w14:paraId="010077B7" w14:textId="77777777" w:rsidR="007674F4" w:rsidRDefault="007674F4" w:rsidP="009611F5">
      <w:pPr>
        <w:pStyle w:val="BoxHeading"/>
        <w:rPr>
          <w:b w:val="0"/>
          <w:bCs/>
          <w:color w:val="3E0630" w:themeColor="background1"/>
        </w:rPr>
      </w:pPr>
    </w:p>
    <w:p w14:paraId="58777097" w14:textId="13372089" w:rsidR="007674F4" w:rsidRDefault="00AF2AF3" w:rsidP="00383E75">
      <w:pPr>
        <w:pStyle w:val="BoxHeading"/>
        <w:jc w:val="center"/>
      </w:pPr>
      <w:commentRangeStart w:id="402"/>
      <w:commentRangeStart w:id="403"/>
      <w:commentRangeEnd w:id="402"/>
      <w:r>
        <w:rPr>
          <w:rStyle w:val="CommentReference"/>
          <w:sz w:val="20"/>
          <w:szCs w:val="24"/>
        </w:rPr>
        <w:commentReference w:id="402"/>
      </w:r>
      <w:commentRangeEnd w:id="403"/>
      <w:r w:rsidR="00861801">
        <w:rPr>
          <w:rStyle w:val="CommentReference"/>
          <w:sz w:val="20"/>
          <w:szCs w:val="24"/>
        </w:rPr>
        <w:commentReference w:id="403"/>
      </w:r>
    </w:p>
    <w:p w14:paraId="31E5766E" w14:textId="77777777" w:rsidR="00A833D7" w:rsidRDefault="00A833D7" w:rsidP="00A833D7">
      <w:pPr>
        <w:spacing w:after="160" w:line="259" w:lineRule="auto"/>
        <w:rPr>
          <w:ins w:id="404" w:author="Rebecca Scott [NESO]" w:date="2025-07-15T17:05:00Z" w16du:dateUtc="2025-07-15T16:05:00Z"/>
          <w:rFonts w:eastAsia="Arial" w:cs="Poppins"/>
          <w:b/>
          <w:color w:val="auto"/>
          <w:kern w:val="2"/>
          <w:sz w:val="18"/>
          <w:szCs w:val="22"/>
          <w:lang w:val="en-GB"/>
        </w:rPr>
      </w:pPr>
    </w:p>
    <w:p w14:paraId="5FD4E12E" w14:textId="4A7F93EC" w:rsidR="00917D87" w:rsidRPr="00917D87" w:rsidRDefault="00917D87" w:rsidP="00917D87">
      <w:pPr>
        <w:spacing w:after="160" w:line="259" w:lineRule="auto"/>
        <w:jc w:val="center"/>
        <w:rPr>
          <w:ins w:id="405" w:author="Rebecca Scott [NESO]" w:date="2025-07-15T17:05:00Z"/>
          <w:rFonts w:eastAsia="Arial" w:cs="Poppins"/>
          <w:b/>
          <w:color w:val="auto"/>
          <w:kern w:val="2"/>
          <w:sz w:val="18"/>
          <w:szCs w:val="22"/>
          <w:lang w:val="en-GB"/>
        </w:rPr>
        <w:pPrChange w:id="406" w:author="Rebecca Scott [NESO]" w:date="2025-07-15T17:05:00Z" w16du:dateUtc="2025-07-15T16:05:00Z">
          <w:pPr>
            <w:spacing w:after="160" w:line="259" w:lineRule="auto"/>
          </w:pPr>
        </w:pPrChange>
      </w:pPr>
      <w:ins w:id="407" w:author="Rebecca Scott [NESO]" w:date="2025-07-15T17:05:00Z">
        <w:r w:rsidRPr="00917D87">
          <w:rPr>
            <w:rFonts w:eastAsia="Arial" w:cs="Poppins"/>
            <w:b/>
            <w:color w:val="auto"/>
            <w:kern w:val="2"/>
            <w:sz w:val="18"/>
            <w:szCs w:val="22"/>
            <w:lang w:val="en-GB"/>
          </w:rPr>
          <w:drawing>
            <wp:inline distT="0" distB="0" distL="0" distR="0" wp14:anchorId="393C7803" wp14:editId="0F8592D6">
              <wp:extent cx="3387049" cy="7915275"/>
              <wp:effectExtent l="0" t="0" r="4445" b="0"/>
              <wp:docPr id="2086709129" name="Picture 2" descr="A screenshot of a computer&#10;&#10;AI-generated content may be incorrect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086709129" name="Picture 2" descr="A screenshot of a computer&#10;&#10;AI-generated content may be incorrect."/>
                      <pic:cNvPicPr>
                        <a:picLocks noChangeAspect="1" noChangeArrowheads="1"/>
                      </pic:cNvPicPr>
                    </pic:nvPicPr>
                    <pic:blipFill>
                      <a:blip r:embed="rId1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394292" cy="793220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14:paraId="7487494C" w14:textId="7B8D1EFD" w:rsidR="00917D87" w:rsidDel="00917D87" w:rsidRDefault="00917D87" w:rsidP="00A833D7">
      <w:pPr>
        <w:spacing w:after="160" w:line="259" w:lineRule="auto"/>
        <w:rPr>
          <w:del w:id="408" w:author="Rebecca Scott [NESO]" w:date="2025-07-15T17:05:00Z" w16du:dateUtc="2025-07-15T16:05:00Z"/>
          <w:rFonts w:eastAsia="Arial" w:cs="Poppins"/>
          <w:b/>
          <w:color w:val="auto"/>
          <w:kern w:val="2"/>
          <w:sz w:val="18"/>
          <w:szCs w:val="22"/>
          <w:lang w:val="en-GB"/>
        </w:rPr>
      </w:pPr>
    </w:p>
    <w:p w14:paraId="60110535" w14:textId="7AC9FC6A" w:rsidR="00A833D7" w:rsidRDefault="00A833D7" w:rsidP="00A833D7">
      <w:pPr>
        <w:spacing w:after="160" w:line="259" w:lineRule="auto"/>
        <w:rPr>
          <w:rFonts w:eastAsia="Arial" w:cs="Poppins"/>
          <w:b/>
          <w:color w:val="auto"/>
          <w:kern w:val="2"/>
          <w:sz w:val="18"/>
          <w:szCs w:val="22"/>
          <w:lang w:val="en-GB"/>
        </w:rPr>
      </w:pPr>
      <w:r w:rsidRPr="00A833D7">
        <w:rPr>
          <w:rFonts w:eastAsia="Arial" w:cs="Poppins"/>
          <w:b/>
          <w:color w:val="auto"/>
          <w:kern w:val="2"/>
          <w:sz w:val="18"/>
          <w:szCs w:val="22"/>
          <w:lang w:val="en-GB"/>
        </w:rPr>
        <w:t xml:space="preserve">Figure </w:t>
      </w:r>
      <w:r>
        <w:rPr>
          <w:rFonts w:eastAsia="Arial" w:cs="Poppins"/>
          <w:b/>
          <w:color w:val="auto"/>
          <w:kern w:val="2"/>
          <w:sz w:val="18"/>
          <w:szCs w:val="22"/>
          <w:lang w:val="en-GB"/>
        </w:rPr>
        <w:t>1</w:t>
      </w:r>
      <w:r w:rsidRPr="00A833D7">
        <w:rPr>
          <w:rFonts w:eastAsia="Arial" w:cs="Poppins"/>
          <w:b/>
          <w:color w:val="auto"/>
          <w:kern w:val="2"/>
          <w:sz w:val="18"/>
          <w:szCs w:val="22"/>
          <w:lang w:val="en-GB"/>
        </w:rPr>
        <w:t xml:space="preserve"> – Flowchart showing a summary of the DCRP Process. </w:t>
      </w:r>
    </w:p>
    <w:p w14:paraId="65AB618B" w14:textId="77777777" w:rsidR="00A833D7" w:rsidRPr="00A833D7" w:rsidRDefault="00A833D7" w:rsidP="00A833D7">
      <w:pPr>
        <w:spacing w:after="160" w:line="259" w:lineRule="auto"/>
        <w:rPr>
          <w:rFonts w:eastAsia="Arial" w:cs="Poppins"/>
          <w:b/>
          <w:color w:val="auto"/>
          <w:kern w:val="2"/>
          <w:sz w:val="18"/>
          <w:szCs w:val="22"/>
          <w:lang w:val="en-GB"/>
        </w:rPr>
      </w:pPr>
    </w:p>
    <w:p w14:paraId="688E361D" w14:textId="77777777" w:rsidR="00383E75" w:rsidRDefault="00383E75" w:rsidP="00A833D7">
      <w:pPr>
        <w:pStyle w:val="BoxHeading"/>
      </w:pPr>
    </w:p>
    <w:p w14:paraId="7AE9C7E1" w14:textId="77777777" w:rsidR="007B13B3" w:rsidRDefault="007B13B3" w:rsidP="007B13B3">
      <w:pPr>
        <w:pStyle w:val="BoxHeading"/>
        <w:rPr>
          <w:color w:val="3E0630" w:themeColor="background1"/>
          <w:sz w:val="24"/>
          <w:szCs w:val="28"/>
        </w:rPr>
      </w:pPr>
      <w:r w:rsidRPr="002B374B">
        <w:rPr>
          <w:color w:val="3E0630" w:themeColor="background1"/>
          <w:sz w:val="24"/>
          <w:szCs w:val="28"/>
        </w:rPr>
        <w:t>I</w:t>
      </w:r>
      <w:r>
        <w:rPr>
          <w:color w:val="3E0630" w:themeColor="background1"/>
          <w:sz w:val="24"/>
          <w:szCs w:val="28"/>
        </w:rPr>
        <w:t>mplementation Rota Plan</w:t>
      </w:r>
    </w:p>
    <w:p w14:paraId="75A5FF7E" w14:textId="4FD64984" w:rsidR="007B13B3" w:rsidRDefault="007B13B3" w:rsidP="007B13B3">
      <w:pPr>
        <w:pStyle w:val="BoxHeading"/>
        <w:rPr>
          <w:b w:val="0"/>
          <w:bCs/>
          <w:color w:val="3E0630" w:themeColor="background1"/>
        </w:rPr>
      </w:pPr>
      <w:r w:rsidRPr="0097671A">
        <w:rPr>
          <w:b w:val="0"/>
          <w:bCs/>
          <w:color w:val="3E0630" w:themeColor="background1"/>
        </w:rPr>
        <w:t>NESO will create an Implementation Rota Plan</w:t>
      </w:r>
      <w:r>
        <w:rPr>
          <w:b w:val="0"/>
          <w:bCs/>
          <w:color w:val="3E0630" w:themeColor="background1"/>
        </w:rPr>
        <w:t xml:space="preserve"> (IRP)</w:t>
      </w:r>
      <w:r w:rsidRPr="0097671A">
        <w:rPr>
          <w:b w:val="0"/>
          <w:bCs/>
          <w:color w:val="3E0630" w:themeColor="background1"/>
        </w:rPr>
        <w:t xml:space="preserve"> with the rota for disconnecting and reconnecting load blocks. </w:t>
      </w:r>
      <w:ins w:id="409" w:author="Creighton, Alan (Northern Powergrid)" w:date="2025-06-20T13:10:00Z">
        <w:r w:rsidR="00BF7308">
          <w:rPr>
            <w:b w:val="0"/>
            <w:bCs/>
            <w:color w:val="3E0630" w:themeColor="background1"/>
          </w:rPr>
          <w:t xml:space="preserve"> </w:t>
        </w:r>
      </w:ins>
      <w:r w:rsidRPr="0097671A">
        <w:rPr>
          <w:b w:val="0"/>
          <w:bCs/>
          <w:color w:val="3E0630" w:themeColor="background1"/>
        </w:rPr>
        <w:t xml:space="preserve">Where practicable and necessary, the same level of rota disconnection will apply to all 14 DNO licence areas. </w:t>
      </w:r>
      <w:ins w:id="410" w:author="Creighton, Alan (Northern Powergrid)" w:date="2025-06-20T13:11:00Z">
        <w:r w:rsidR="00BF7308">
          <w:rPr>
            <w:b w:val="0"/>
            <w:bCs/>
            <w:color w:val="3E0630" w:themeColor="background1"/>
          </w:rPr>
          <w:t xml:space="preserve"> </w:t>
        </w:r>
      </w:ins>
      <w:r w:rsidRPr="0097671A">
        <w:rPr>
          <w:b w:val="0"/>
          <w:bCs/>
          <w:color w:val="3E0630" w:themeColor="background1"/>
        </w:rPr>
        <w:t>Th</w:t>
      </w:r>
      <w:r>
        <w:rPr>
          <w:b w:val="0"/>
          <w:bCs/>
          <w:color w:val="3E0630" w:themeColor="background1"/>
        </w:rPr>
        <w:t>e IRP</w:t>
      </w:r>
      <w:r w:rsidRPr="0097671A">
        <w:rPr>
          <w:b w:val="0"/>
          <w:bCs/>
          <w:color w:val="3E0630" w:themeColor="background1"/>
        </w:rPr>
        <w:t xml:space="preserve"> will be created during the emergency, to adapt to the requirements of the situation.</w:t>
      </w:r>
      <w:r>
        <w:rPr>
          <w:b w:val="0"/>
          <w:bCs/>
          <w:color w:val="3E0630" w:themeColor="background1"/>
        </w:rPr>
        <w:t xml:space="preserve"> </w:t>
      </w:r>
      <w:ins w:id="411" w:author="Creighton, Alan (Northern Powergrid)" w:date="2025-06-20T13:11:00Z">
        <w:r w:rsidR="00BF7308">
          <w:rPr>
            <w:b w:val="0"/>
            <w:bCs/>
            <w:color w:val="3E0630" w:themeColor="background1"/>
          </w:rPr>
          <w:t xml:space="preserve"> </w:t>
        </w:r>
      </w:ins>
      <w:r w:rsidRPr="0097671A">
        <w:rPr>
          <w:b w:val="0"/>
          <w:bCs/>
          <w:color w:val="3E0630" w:themeColor="background1"/>
        </w:rPr>
        <w:t xml:space="preserve">The IRP uses the same load blocks used by ESEC </w:t>
      </w:r>
      <w:ins w:id="412" w:author="Creighton, Alan (Northern Powergrid)" w:date="2025-06-20T13:11:00Z">
        <w:r w:rsidR="00BF7308">
          <w:rPr>
            <w:b w:val="0"/>
            <w:bCs/>
            <w:color w:val="3E0630" w:themeColor="background1"/>
          </w:rPr>
          <w:t xml:space="preserve">other than </w:t>
        </w:r>
      </w:ins>
      <w:del w:id="413" w:author="Creighton, Alan (Northern Powergrid)" w:date="2025-06-20T13:11:00Z">
        <w:r w:rsidRPr="0097671A" w:rsidDel="00BF7308">
          <w:rPr>
            <w:b w:val="0"/>
            <w:bCs/>
            <w:color w:val="3E0630" w:themeColor="background1"/>
          </w:rPr>
          <w:delText xml:space="preserve">with </w:delText>
        </w:r>
      </w:del>
      <w:r w:rsidRPr="0097671A">
        <w:rPr>
          <w:b w:val="0"/>
          <w:bCs/>
          <w:color w:val="3E0630" w:themeColor="background1"/>
        </w:rPr>
        <w:t xml:space="preserve">R, S, T &amp; U </w:t>
      </w:r>
      <w:ins w:id="414" w:author="Creighton, Alan (Northern Powergrid)" w:date="2025-06-20T13:11:00Z">
        <w:r w:rsidR="00BF7308">
          <w:rPr>
            <w:b w:val="0"/>
            <w:bCs/>
            <w:color w:val="3E0630" w:themeColor="background1"/>
          </w:rPr>
          <w:t xml:space="preserve">which are </w:t>
        </w:r>
      </w:ins>
      <w:r w:rsidRPr="0097671A">
        <w:rPr>
          <w:b w:val="0"/>
          <w:bCs/>
          <w:color w:val="3E0630" w:themeColor="background1"/>
        </w:rPr>
        <w:t xml:space="preserve">reserved as fast </w:t>
      </w:r>
      <w:ins w:id="415" w:author="Rebecca Scott (NESO)" w:date="2025-04-24T14:49:00Z">
        <w:r w:rsidR="000F530E">
          <w:rPr>
            <w:b w:val="0"/>
            <w:bCs/>
            <w:color w:val="3E0630" w:themeColor="background1"/>
          </w:rPr>
          <w:t xml:space="preserve">load </w:t>
        </w:r>
      </w:ins>
      <w:r w:rsidRPr="0097671A">
        <w:rPr>
          <w:b w:val="0"/>
          <w:bCs/>
          <w:color w:val="3E0630" w:themeColor="background1"/>
        </w:rPr>
        <w:t>blocks</w:t>
      </w:r>
      <w:r w:rsidR="00387D17">
        <w:rPr>
          <w:rStyle w:val="FootnoteReference"/>
          <w:b w:val="0"/>
          <w:bCs/>
          <w:color w:val="3E0630" w:themeColor="background1"/>
        </w:rPr>
        <w:footnoteReference w:id="3"/>
      </w:r>
      <w:r>
        <w:rPr>
          <w:b w:val="0"/>
          <w:bCs/>
          <w:color w:val="3E0630" w:themeColor="background1"/>
        </w:rPr>
        <w:t xml:space="preserve"> (to be used </w:t>
      </w:r>
      <w:del w:id="431" w:author="Creighton, Alan (Northern Powergrid)" w:date="2025-06-20T13:12:00Z">
        <w:r w:rsidDel="00BF7308">
          <w:rPr>
            <w:b w:val="0"/>
            <w:bCs/>
            <w:color w:val="3E0630" w:themeColor="background1"/>
          </w:rPr>
          <w:delText>in an emergency</w:delText>
        </w:r>
      </w:del>
      <w:ins w:id="432" w:author="Creighton, Alan (Northern Powergrid)" w:date="2025-06-20T13:12:00Z">
        <w:r w:rsidR="00BF7308">
          <w:rPr>
            <w:b w:val="0"/>
            <w:bCs/>
            <w:color w:val="3E0630" w:themeColor="background1"/>
          </w:rPr>
          <w:t>when there is a need to reduce demand on the total system and there is insufficient time to implement the DCRP</w:t>
        </w:r>
      </w:ins>
      <w:r>
        <w:rPr>
          <w:b w:val="0"/>
          <w:bCs/>
          <w:color w:val="3E0630" w:themeColor="background1"/>
        </w:rPr>
        <w:t>)</w:t>
      </w:r>
      <w:r w:rsidRPr="0097671A">
        <w:rPr>
          <w:b w:val="0"/>
          <w:bCs/>
          <w:color w:val="3E0630" w:themeColor="background1"/>
        </w:rPr>
        <w:t xml:space="preserve">. </w:t>
      </w:r>
      <w:ins w:id="433" w:author="Creighton, Alan (Northern Powergrid)" w:date="2025-06-20T13:12:00Z">
        <w:r w:rsidR="00BF7308">
          <w:rPr>
            <w:b w:val="0"/>
            <w:bCs/>
            <w:color w:val="3E0630" w:themeColor="background1"/>
          </w:rPr>
          <w:t xml:space="preserve"> </w:t>
        </w:r>
      </w:ins>
      <w:ins w:id="434" w:author="Creighton, Alan (Northern Powergrid)" w:date="2025-06-20T13:22:00Z">
        <w:r w:rsidR="00AA497C">
          <w:rPr>
            <w:b w:val="0"/>
            <w:bCs/>
            <w:color w:val="3E0630" w:themeColor="background1"/>
          </w:rPr>
          <w:t>Load Blocks</w:t>
        </w:r>
      </w:ins>
      <w:del w:id="435" w:author="Creighton, Alan (Northern Powergrid)" w:date="2025-06-20T13:22:00Z">
        <w:r w:rsidRPr="0097671A" w:rsidDel="00AA497C">
          <w:rPr>
            <w:b w:val="0"/>
            <w:bCs/>
            <w:color w:val="3E0630" w:themeColor="background1"/>
          </w:rPr>
          <w:delText>Non protected consumers load</w:delText>
        </w:r>
      </w:del>
      <w:r w:rsidRPr="0097671A">
        <w:rPr>
          <w:b w:val="0"/>
          <w:bCs/>
          <w:color w:val="3E0630" w:themeColor="background1"/>
        </w:rPr>
        <w:t xml:space="preserve"> will be disconnected in alphabetic sequence (up to letter Q)</w:t>
      </w:r>
      <w:r>
        <w:rPr>
          <w:b w:val="0"/>
          <w:bCs/>
          <w:color w:val="3E0630" w:themeColor="background1"/>
        </w:rPr>
        <w:t>.</w:t>
      </w:r>
    </w:p>
    <w:p w14:paraId="5BF3FD92" w14:textId="50CB05D4" w:rsidR="00CF401D" w:rsidRPr="00CF401D" w:rsidRDefault="00CF401D" w:rsidP="00C9327E">
      <w:pPr>
        <w:pStyle w:val="BoxHeading"/>
        <w:rPr>
          <w:b w:val="0"/>
          <w:bCs/>
          <w:color w:val="3E0630" w:themeColor="background1"/>
        </w:rPr>
      </w:pPr>
    </w:p>
    <w:p w14:paraId="2FD93D6D" w14:textId="2B3DE428" w:rsidR="000C2CBF" w:rsidRDefault="000C2CBF" w:rsidP="000C2CBF">
      <w:pPr>
        <w:pStyle w:val="BoxHeading"/>
        <w:rPr>
          <w:color w:val="3E0630" w:themeColor="background1"/>
          <w:sz w:val="24"/>
          <w:szCs w:val="28"/>
        </w:rPr>
      </w:pPr>
      <w:r>
        <w:rPr>
          <w:color w:val="3E0630" w:themeColor="background1"/>
          <w:sz w:val="24"/>
          <w:szCs w:val="28"/>
        </w:rPr>
        <w:t>Stand Down Procedure</w:t>
      </w:r>
    </w:p>
    <w:p w14:paraId="0B8E1F04" w14:textId="188276A2" w:rsidR="00CF401D" w:rsidRDefault="006477AE" w:rsidP="00624649">
      <w:pPr>
        <w:pStyle w:val="BodyText"/>
        <w:rPr>
          <w:color w:val="3E0630" w:themeColor="background1"/>
          <w:lang w:val="en-GB"/>
        </w:rPr>
      </w:pPr>
      <w:r w:rsidRPr="006477AE">
        <w:rPr>
          <w:color w:val="3E0630" w:themeColor="background1"/>
          <w:lang w:val="en-GB"/>
        </w:rPr>
        <w:t xml:space="preserve">When NESO forecasts show that there are no further electricity supply shortages and the DCRP based demand disconnection is no longer required, NESO will inform DESNZ, Ofgem, and industry. </w:t>
      </w:r>
      <w:ins w:id="436" w:author="Creighton, Alan (Northern Powergrid)" w:date="2025-06-20T13:23:00Z">
        <w:r w:rsidR="00AA497C">
          <w:rPr>
            <w:color w:val="3E0630" w:themeColor="background1"/>
            <w:lang w:val="en-GB"/>
          </w:rPr>
          <w:t xml:space="preserve"> </w:t>
        </w:r>
      </w:ins>
      <w:r w:rsidRPr="006477AE">
        <w:rPr>
          <w:color w:val="3E0630" w:themeColor="background1"/>
          <w:lang w:val="en-GB"/>
        </w:rPr>
        <w:t xml:space="preserve">NESO’s decision to stop </w:t>
      </w:r>
      <w:del w:id="437" w:author="Creighton, Alan (Northern Powergrid)" w:date="2025-06-20T13:23:00Z">
        <w:r w:rsidRPr="006477AE" w:rsidDel="00AA497C">
          <w:rPr>
            <w:color w:val="3E0630" w:themeColor="background1"/>
            <w:lang w:val="en-GB"/>
          </w:rPr>
          <w:delText xml:space="preserve">using </w:delText>
        </w:r>
      </w:del>
      <w:ins w:id="438" w:author="Creighton, Alan (Northern Powergrid)" w:date="2025-06-20T13:23:00Z">
        <w:r w:rsidR="00AA497C">
          <w:rPr>
            <w:color w:val="3E0630" w:themeColor="background1"/>
            <w:lang w:val="en-GB"/>
          </w:rPr>
          <w:t xml:space="preserve">implementing </w:t>
        </w:r>
      </w:ins>
      <w:r w:rsidRPr="006477AE">
        <w:rPr>
          <w:color w:val="3E0630" w:themeColor="background1"/>
          <w:lang w:val="en-GB"/>
        </w:rPr>
        <w:t>DCRP will then be communicated to DNOs with a formal instruction for DNOs to revert to normal network configuration and operation (without demand disconnection)</w:t>
      </w:r>
      <w:ins w:id="439" w:author="Rebecca Scott (NESO)" w:date="2025-06-04T15:28:00Z">
        <w:r w:rsidR="00F94CB9">
          <w:rPr>
            <w:color w:val="3E0630" w:themeColor="background1"/>
            <w:lang w:val="en-GB"/>
          </w:rPr>
          <w:t xml:space="preserve"> by issuing a National Electricity Transmission System Notice for DCRP Stand Down</w:t>
        </w:r>
      </w:ins>
      <w:r w:rsidRPr="006477AE">
        <w:rPr>
          <w:color w:val="3E0630" w:themeColor="background1"/>
          <w:lang w:val="en-GB"/>
        </w:rPr>
        <w:t>.</w:t>
      </w:r>
    </w:p>
    <w:p w14:paraId="1028871D" w14:textId="77777777" w:rsidR="00695577" w:rsidRDefault="00695577" w:rsidP="006A6023">
      <w:pPr>
        <w:pStyle w:val="BodyText"/>
        <w:spacing w:after="0"/>
        <w:rPr>
          <w:color w:val="3E0630" w:themeColor="background1"/>
          <w:lang w:val="en-GB"/>
        </w:rPr>
      </w:pPr>
    </w:p>
    <w:p w14:paraId="4D69956A" w14:textId="73108EAD" w:rsidR="00695577" w:rsidRDefault="009F23B9" w:rsidP="009F23B9">
      <w:pPr>
        <w:pStyle w:val="BoxHeading"/>
        <w:rPr>
          <w:color w:val="3E0630" w:themeColor="background1"/>
          <w:sz w:val="24"/>
          <w:szCs w:val="28"/>
        </w:rPr>
      </w:pPr>
      <w:r w:rsidRPr="009F23B9">
        <w:rPr>
          <w:color w:val="3E0630" w:themeColor="background1"/>
          <w:sz w:val="24"/>
          <w:szCs w:val="28"/>
        </w:rPr>
        <w:t>Communications Plan</w:t>
      </w:r>
    </w:p>
    <w:p w14:paraId="4A385984" w14:textId="4846DEDC" w:rsidR="006B06D9" w:rsidRDefault="006B06D9" w:rsidP="009F23B9">
      <w:pPr>
        <w:pStyle w:val="BoxHeading"/>
        <w:rPr>
          <w:b w:val="0"/>
          <w:bCs/>
          <w:color w:val="3E0630" w:themeColor="background1"/>
        </w:rPr>
      </w:pPr>
      <w:r>
        <w:rPr>
          <w:b w:val="0"/>
          <w:bCs/>
          <w:color w:val="3E0630" w:themeColor="background1"/>
        </w:rPr>
        <w:t xml:space="preserve">The Communications Plan for </w:t>
      </w:r>
      <w:ins w:id="440" w:author="Creighton, Alan (Northern Powergrid)" w:date="2025-06-20T13:24:00Z">
        <w:r w:rsidR="00AA497C">
          <w:rPr>
            <w:b w:val="0"/>
            <w:bCs/>
            <w:color w:val="3E0630" w:themeColor="background1"/>
          </w:rPr>
          <w:t xml:space="preserve">the </w:t>
        </w:r>
      </w:ins>
      <w:r>
        <w:rPr>
          <w:b w:val="0"/>
          <w:bCs/>
          <w:color w:val="3E0630" w:themeColor="background1"/>
        </w:rPr>
        <w:t>DCRP will u</w:t>
      </w:r>
      <w:r w:rsidR="008264D8">
        <w:rPr>
          <w:b w:val="0"/>
          <w:bCs/>
          <w:color w:val="3E0630" w:themeColor="background1"/>
        </w:rPr>
        <w:t xml:space="preserve">se existing communications </w:t>
      </w:r>
      <w:r w:rsidR="0063776C">
        <w:rPr>
          <w:b w:val="0"/>
          <w:bCs/>
          <w:color w:val="3E0630" w:themeColor="background1"/>
        </w:rPr>
        <w:t>procedures</w:t>
      </w:r>
      <w:r w:rsidR="00B877F5">
        <w:rPr>
          <w:b w:val="0"/>
          <w:bCs/>
          <w:color w:val="3E0630" w:themeColor="background1"/>
        </w:rPr>
        <w:t xml:space="preserve">. </w:t>
      </w:r>
      <w:ins w:id="441" w:author="Creighton, Alan (Northern Powergrid)" w:date="2025-06-20T13:24:00Z">
        <w:r w:rsidR="00AA497C">
          <w:rPr>
            <w:b w:val="0"/>
            <w:bCs/>
            <w:color w:val="3E0630" w:themeColor="background1"/>
          </w:rPr>
          <w:t xml:space="preserve"> </w:t>
        </w:r>
      </w:ins>
      <w:del w:id="442" w:author="Rebecca Scott [NESO]" w:date="2025-06-30T12:26:00Z" w16du:dateUtc="2025-06-30T11:26:00Z">
        <w:r w:rsidR="00B877F5" w:rsidDel="007A1581">
          <w:rPr>
            <w:b w:val="0"/>
            <w:bCs/>
            <w:color w:val="3E0630" w:themeColor="background1"/>
          </w:rPr>
          <w:delText xml:space="preserve">A summary of additional measures needed for a DCRP </w:delText>
        </w:r>
      </w:del>
      <w:ins w:id="443" w:author="Creighton, Alan (Northern Powergrid)" w:date="2025-06-20T13:24:00Z">
        <w:del w:id="444" w:author="Rebecca Scott [NESO]" w:date="2025-06-30T12:26:00Z" w16du:dateUtc="2025-06-30T11:26:00Z">
          <w:r w:rsidR="00AA497C" w:rsidDel="007A1581">
            <w:rPr>
              <w:b w:val="0"/>
              <w:bCs/>
              <w:color w:val="3E0630" w:themeColor="background1"/>
            </w:rPr>
            <w:delText xml:space="preserve">implementation </w:delText>
          </w:r>
        </w:del>
      </w:ins>
      <w:del w:id="445" w:author="Rebecca Scott [NESO]" w:date="2025-06-30T12:26:00Z" w16du:dateUtc="2025-06-30T11:26:00Z">
        <w:r w:rsidR="00B877F5" w:rsidDel="007A1581">
          <w:rPr>
            <w:b w:val="0"/>
            <w:bCs/>
            <w:color w:val="3E0630" w:themeColor="background1"/>
          </w:rPr>
          <w:delText xml:space="preserve">event </w:delText>
        </w:r>
        <w:commentRangeStart w:id="446"/>
        <w:r w:rsidR="00B877F5" w:rsidDel="007A1581">
          <w:rPr>
            <w:b w:val="0"/>
            <w:bCs/>
            <w:color w:val="3E0630" w:themeColor="background1"/>
          </w:rPr>
          <w:delText>is listed below</w:delText>
        </w:r>
        <w:commentRangeEnd w:id="446"/>
        <w:r w:rsidR="00AA497C" w:rsidDel="007A1581">
          <w:rPr>
            <w:rStyle w:val="CommentReference"/>
            <w:b w:val="0"/>
            <w:bCs/>
            <w:color w:val="3E0630" w:themeColor="background1"/>
            <w:sz w:val="20"/>
            <w:szCs w:val="24"/>
          </w:rPr>
          <w:commentReference w:id="446"/>
        </w:r>
        <w:r w:rsidR="00B877F5" w:rsidDel="007A1581">
          <w:rPr>
            <w:b w:val="0"/>
            <w:bCs/>
            <w:color w:val="3E0630" w:themeColor="background1"/>
          </w:rPr>
          <w:delText xml:space="preserve">. </w:delText>
        </w:r>
      </w:del>
    </w:p>
    <w:p w14:paraId="0EBAC04D" w14:textId="77777777" w:rsidR="00B877F5" w:rsidRDefault="00B877F5" w:rsidP="009F23B9">
      <w:pPr>
        <w:pStyle w:val="BoxHeading"/>
        <w:rPr>
          <w:b w:val="0"/>
          <w:bCs/>
          <w:color w:val="3E0630" w:themeColor="background1"/>
        </w:rPr>
      </w:pPr>
    </w:p>
    <w:p w14:paraId="671F2C37" w14:textId="63CB7273" w:rsidR="009F23B9" w:rsidRDefault="001B12F3" w:rsidP="009F23B9">
      <w:pPr>
        <w:pStyle w:val="BoxHeading"/>
        <w:rPr>
          <w:b w:val="0"/>
          <w:bCs/>
          <w:color w:val="3E0630" w:themeColor="background1"/>
        </w:rPr>
      </w:pPr>
      <w:r>
        <w:rPr>
          <w:b w:val="0"/>
          <w:bCs/>
          <w:color w:val="3E0630" w:themeColor="background1"/>
        </w:rPr>
        <w:t>NESO will lead on all communications relat</w:t>
      </w:r>
      <w:ins w:id="447" w:author="Creighton, Alan (Northern Powergrid)" w:date="2025-06-20T13:26:00Z">
        <w:r w:rsidR="00AA497C">
          <w:rPr>
            <w:b w:val="0"/>
            <w:bCs/>
            <w:color w:val="3E0630" w:themeColor="background1"/>
          </w:rPr>
          <w:t>ing</w:t>
        </w:r>
      </w:ins>
      <w:del w:id="448" w:author="Creighton, Alan (Northern Powergrid)" w:date="2025-06-20T13:26:00Z">
        <w:r w:rsidDel="00AA497C">
          <w:rPr>
            <w:b w:val="0"/>
            <w:bCs/>
            <w:color w:val="3E0630" w:themeColor="background1"/>
          </w:rPr>
          <w:delText>ed</w:delText>
        </w:r>
      </w:del>
      <w:r>
        <w:rPr>
          <w:b w:val="0"/>
          <w:bCs/>
          <w:color w:val="3E0630" w:themeColor="background1"/>
        </w:rPr>
        <w:t xml:space="preserve"> to a DCRP event. </w:t>
      </w:r>
      <w:ins w:id="449" w:author="Creighton, Alan (Northern Powergrid)" w:date="2025-06-20T13:26:00Z">
        <w:r w:rsidR="00AA497C">
          <w:rPr>
            <w:b w:val="0"/>
            <w:bCs/>
            <w:color w:val="3E0630" w:themeColor="background1"/>
          </w:rPr>
          <w:t xml:space="preserve"> </w:t>
        </w:r>
      </w:ins>
      <w:r>
        <w:rPr>
          <w:b w:val="0"/>
          <w:bCs/>
          <w:color w:val="3E0630" w:themeColor="background1"/>
        </w:rPr>
        <w:t xml:space="preserve">This will include hosting a </w:t>
      </w:r>
      <w:ins w:id="450" w:author="Creighton, Alan (Northern Powergrid)" w:date="2025-06-20T13:26:00Z">
        <w:r w:rsidR="00AA497C">
          <w:rPr>
            <w:b w:val="0"/>
            <w:bCs/>
            <w:color w:val="3E0630" w:themeColor="background1"/>
          </w:rPr>
          <w:t>n</w:t>
        </w:r>
      </w:ins>
      <w:del w:id="451" w:author="Creighton, Alan (Northern Powergrid)" w:date="2025-06-20T13:26:00Z">
        <w:r w:rsidDel="00AA497C">
          <w:rPr>
            <w:b w:val="0"/>
            <w:bCs/>
            <w:color w:val="3E0630" w:themeColor="background1"/>
          </w:rPr>
          <w:delText>N</w:delText>
        </w:r>
      </w:del>
      <w:r>
        <w:rPr>
          <w:b w:val="0"/>
          <w:bCs/>
          <w:color w:val="3E0630" w:themeColor="background1"/>
        </w:rPr>
        <w:t xml:space="preserve">ational </w:t>
      </w:r>
      <w:ins w:id="452" w:author="Creighton, Alan (Northern Powergrid)" w:date="2025-06-20T13:26:00Z">
        <w:r w:rsidR="00AA497C">
          <w:rPr>
            <w:b w:val="0"/>
            <w:bCs/>
            <w:color w:val="3E0630" w:themeColor="background1"/>
          </w:rPr>
          <w:t>p</w:t>
        </w:r>
      </w:ins>
      <w:del w:id="453" w:author="Creighton, Alan (Northern Powergrid)" w:date="2025-06-20T13:26:00Z">
        <w:r w:rsidDel="00AA497C">
          <w:rPr>
            <w:b w:val="0"/>
            <w:bCs/>
            <w:color w:val="3E0630" w:themeColor="background1"/>
          </w:rPr>
          <w:delText>P</w:delText>
        </w:r>
      </w:del>
      <w:r>
        <w:rPr>
          <w:b w:val="0"/>
          <w:bCs/>
          <w:color w:val="3E0630" w:themeColor="background1"/>
        </w:rPr>
        <w:t xml:space="preserve">ress </w:t>
      </w:r>
      <w:ins w:id="454" w:author="Creighton, Alan (Northern Powergrid)" w:date="2025-06-20T13:26:00Z">
        <w:r w:rsidR="00AA497C">
          <w:rPr>
            <w:b w:val="0"/>
            <w:bCs/>
            <w:color w:val="3E0630" w:themeColor="background1"/>
          </w:rPr>
          <w:t>c</w:t>
        </w:r>
      </w:ins>
      <w:del w:id="455" w:author="Creighton, Alan (Northern Powergrid)" w:date="2025-06-20T13:26:00Z">
        <w:r w:rsidDel="00AA497C">
          <w:rPr>
            <w:b w:val="0"/>
            <w:bCs/>
            <w:color w:val="3E0630" w:themeColor="background1"/>
          </w:rPr>
          <w:delText>C</w:delText>
        </w:r>
      </w:del>
      <w:r>
        <w:rPr>
          <w:b w:val="0"/>
          <w:bCs/>
          <w:color w:val="3E0630" w:themeColor="background1"/>
        </w:rPr>
        <w:t xml:space="preserve">onference and </w:t>
      </w:r>
      <w:r w:rsidR="00DD123D">
        <w:rPr>
          <w:b w:val="0"/>
          <w:bCs/>
          <w:color w:val="3E0630" w:themeColor="background1"/>
        </w:rPr>
        <w:t>publishing information on its social media channels (</w:t>
      </w:r>
      <w:ins w:id="456" w:author="Creighton, Alan (Northern Powergrid)" w:date="2025-06-20T13:26:00Z">
        <w:r w:rsidR="00AA497C">
          <w:rPr>
            <w:b w:val="0"/>
            <w:bCs/>
            <w:color w:val="3E0630" w:themeColor="background1"/>
          </w:rPr>
          <w:t xml:space="preserve">including </w:t>
        </w:r>
      </w:ins>
      <w:r w:rsidR="00DD123D">
        <w:rPr>
          <w:b w:val="0"/>
          <w:bCs/>
          <w:color w:val="3E0630" w:themeColor="background1"/>
        </w:rPr>
        <w:t xml:space="preserve">LinkedIn and X). </w:t>
      </w:r>
      <w:ins w:id="457" w:author="Creighton, Alan (Northern Powergrid)" w:date="2025-06-20T13:26:00Z">
        <w:r w:rsidR="00AA497C">
          <w:rPr>
            <w:b w:val="0"/>
            <w:bCs/>
            <w:color w:val="3E0630" w:themeColor="background1"/>
          </w:rPr>
          <w:t xml:space="preserve"> </w:t>
        </w:r>
      </w:ins>
      <w:r w:rsidR="005E6D45">
        <w:rPr>
          <w:b w:val="0"/>
          <w:bCs/>
          <w:color w:val="3E0630" w:themeColor="background1"/>
        </w:rPr>
        <w:t>All communications will be coordinated with the Energy Networks Association (ENA)</w:t>
      </w:r>
      <w:r w:rsidR="008C2B78">
        <w:rPr>
          <w:b w:val="0"/>
          <w:bCs/>
          <w:color w:val="3E0630" w:themeColor="background1"/>
        </w:rPr>
        <w:t xml:space="preserve"> and will util</w:t>
      </w:r>
      <w:r w:rsidR="00A52668">
        <w:rPr>
          <w:b w:val="0"/>
          <w:bCs/>
          <w:color w:val="3E0630" w:themeColor="background1"/>
        </w:rPr>
        <w:t xml:space="preserve">ise the </w:t>
      </w:r>
      <w:hyperlink r:id="rId17" w:history="1">
        <w:r w:rsidR="00A552CF" w:rsidRPr="00A552CF">
          <w:rPr>
            <w:rStyle w:val="Hyperlink"/>
            <w:b w:val="0"/>
            <w:bCs/>
            <w:color w:val="EB34BD" w:themeColor="background1" w:themeTint="80"/>
          </w:rPr>
          <w:t>www.powercut105.com</w:t>
        </w:r>
      </w:hyperlink>
      <w:r w:rsidR="005E6D45" w:rsidRPr="00A552CF">
        <w:rPr>
          <w:b w:val="0"/>
          <w:bCs/>
          <w:color w:val="EB34BD" w:themeColor="background1" w:themeTint="80"/>
        </w:rPr>
        <w:t xml:space="preserve"> </w:t>
      </w:r>
      <w:r w:rsidR="00A552CF" w:rsidRPr="00A552CF">
        <w:rPr>
          <w:b w:val="0"/>
          <w:bCs/>
          <w:color w:val="3E0630" w:themeColor="background1"/>
        </w:rPr>
        <w:t xml:space="preserve">website. </w:t>
      </w:r>
    </w:p>
    <w:p w14:paraId="52DF65EE" w14:textId="11997559" w:rsidR="006B06D9" w:rsidRPr="006A6023" w:rsidRDefault="006B06D9" w:rsidP="009F23B9">
      <w:pPr>
        <w:pStyle w:val="BoxHeading"/>
        <w:rPr>
          <w:b w:val="0"/>
          <w:bCs/>
          <w:color w:val="3E0630" w:themeColor="background1"/>
        </w:rPr>
      </w:pPr>
    </w:p>
    <w:sectPr w:rsidR="006B06D9" w:rsidRPr="006A6023" w:rsidSect="004006E0">
      <w:headerReference w:type="default" r:id="rId18"/>
      <w:footerReference w:type="even" r:id="rId19"/>
      <w:footerReference w:type="default" r:id="rId20"/>
      <w:footerReference w:type="first" r:id="rId21"/>
      <w:pgSz w:w="11901" w:h="16817"/>
      <w:pgMar w:top="2012" w:right="680" w:bottom="1134" w:left="680" w:header="0" w:footer="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reighton, Alan (Northern Powergrid)" w:date="2025-06-20T14:11:00Z" w:initials="AC">
    <w:p w14:paraId="6D217B12" w14:textId="77777777" w:rsidR="005B739A" w:rsidRDefault="005B739A" w:rsidP="005B739A">
      <w:pPr>
        <w:pStyle w:val="CommentText"/>
      </w:pPr>
      <w:r>
        <w:rPr>
          <w:rStyle w:val="CommentReference"/>
        </w:rPr>
        <w:annotationRef/>
      </w:r>
      <w:r>
        <w:t>In other documentation, this is referred to as a summary, rather than an overview.  Consistency.</w:t>
      </w:r>
    </w:p>
  </w:comment>
  <w:comment w:id="77" w:author="Vincent, Graeme" w:date="2025-06-23T11:13:00Z" w:initials="GV">
    <w:p w14:paraId="689B9083" w14:textId="77777777" w:rsidR="00FD5A1A" w:rsidRDefault="00FD5A1A" w:rsidP="00FD5A1A">
      <w:pPr>
        <w:pStyle w:val="CommentText"/>
      </w:pPr>
      <w:r>
        <w:rPr>
          <w:rStyle w:val="CommentReference"/>
        </w:rPr>
        <w:annotationRef/>
      </w:r>
      <w:r>
        <w:t>Would NESO consider applying this to Non-Embedded Customers or are these ‘protected’ under these types of scenario?</w:t>
      </w:r>
    </w:p>
  </w:comment>
  <w:comment w:id="78" w:author="Rebecca Scott [NESO]" w:date="2025-07-15T16:48:00Z" w:initials="RS">
    <w:p w14:paraId="4551E101" w14:textId="77777777" w:rsidR="00DB1B9A" w:rsidRDefault="00DB1B9A" w:rsidP="00DB1B9A">
      <w:pPr>
        <w:pStyle w:val="CommentText"/>
      </w:pPr>
      <w:r>
        <w:rPr>
          <w:rStyle w:val="CommentReference"/>
        </w:rPr>
        <w:annotationRef/>
      </w:r>
      <w:r>
        <w:t>Non-embedded customers have been considered but will not make a significant impact to disconnections so DCRP is not applicable to them.</w:t>
      </w:r>
    </w:p>
  </w:comment>
  <w:comment w:id="88" w:author="Creighton, Alan (Northern Powergrid)" w:date="2025-06-20T12:41:00Z" w:initials="AC">
    <w:p w14:paraId="5999E6E7" w14:textId="520D67B5" w:rsidR="008323A8" w:rsidRDefault="008323A8" w:rsidP="008323A8">
      <w:pPr>
        <w:pStyle w:val="CommentText"/>
      </w:pPr>
      <w:r>
        <w:rPr>
          <w:rStyle w:val="CommentReference"/>
        </w:rPr>
        <w:annotationRef/>
      </w:r>
      <w:r>
        <w:t>But IDNO are only bound to the DCRP where that have a direct connection to the NETS</w:t>
      </w:r>
    </w:p>
  </w:comment>
  <w:comment w:id="97" w:author="Creighton, Alan (Northern Powergrid)" w:date="2025-06-20T12:41:00Z" w:initials="AC">
    <w:p w14:paraId="50A87B8D" w14:textId="77777777" w:rsidR="008323A8" w:rsidRDefault="008323A8" w:rsidP="008323A8">
      <w:pPr>
        <w:pStyle w:val="CommentText"/>
      </w:pPr>
      <w:r>
        <w:rPr>
          <w:rStyle w:val="CommentReference"/>
        </w:rPr>
        <w:annotationRef/>
      </w:r>
      <w:r>
        <w:t>The short fall is in generation not demand</w:t>
      </w:r>
    </w:p>
  </w:comment>
  <w:comment w:id="167" w:author="Creighton, Alan (Northern Powergrid)" w:date="2025-06-20T12:47:00Z" w:initials="AC">
    <w:p w14:paraId="3B2C6FA3" w14:textId="77777777" w:rsidR="00AA497C" w:rsidRDefault="00861801" w:rsidP="00AA497C">
      <w:pPr>
        <w:pStyle w:val="CommentText"/>
      </w:pPr>
      <w:r>
        <w:rPr>
          <w:rStyle w:val="CommentReference"/>
        </w:rPr>
        <w:annotationRef/>
      </w:r>
      <w:r w:rsidR="00AA497C">
        <w:t>Is it clear what the difference between short period and short term is?</w:t>
      </w:r>
    </w:p>
    <w:p w14:paraId="32C3A2F9" w14:textId="77777777" w:rsidR="00AA497C" w:rsidRDefault="00AA497C" w:rsidP="00AA497C">
      <w:pPr>
        <w:pStyle w:val="CommentText"/>
      </w:pPr>
    </w:p>
    <w:p w14:paraId="3E1FFC91" w14:textId="77777777" w:rsidR="00AA497C" w:rsidRDefault="00AA497C" w:rsidP="00AA497C">
      <w:pPr>
        <w:pStyle w:val="CommentText"/>
      </w:pPr>
      <w:r>
        <w:t>However reading later perhaps Manual Demand Disconnection is used in an emergency?</w:t>
      </w:r>
    </w:p>
  </w:comment>
  <w:comment w:id="182" w:author="Creighton, Alan (Northern Powergrid)" w:date="2025-06-20T12:49:00Z" w:initials="AC">
    <w:p w14:paraId="377E2BB1" w14:textId="135210DC" w:rsidR="00861801" w:rsidRDefault="00861801" w:rsidP="00861801">
      <w:pPr>
        <w:pStyle w:val="CommentText"/>
      </w:pPr>
      <w:r>
        <w:rPr>
          <w:rStyle w:val="CommentReference"/>
        </w:rPr>
        <w:annotationRef/>
      </w:r>
      <w:r>
        <w:t>Isn’t it 14?</w:t>
      </w:r>
    </w:p>
  </w:comment>
  <w:comment w:id="203" w:author="Creighton, Alan (Northern Powergrid)" w:date="2025-06-20T12:50:00Z" w:initials="AC">
    <w:p w14:paraId="671643B8" w14:textId="77777777" w:rsidR="00861801" w:rsidRDefault="00861801" w:rsidP="00861801">
      <w:pPr>
        <w:pStyle w:val="CommentText"/>
      </w:pPr>
      <w:r>
        <w:rPr>
          <w:rStyle w:val="CommentReference"/>
        </w:rPr>
        <w:annotationRef/>
      </w:r>
      <w:r>
        <w:t>Consistent use of ‘NESO purple’ for the bullet numbers</w:t>
      </w:r>
    </w:p>
  </w:comment>
  <w:comment w:id="255" w:author="Creighton, Alan (Northern Powergrid)" w:date="2025-06-20T12:58:00Z" w:initials="AC">
    <w:p w14:paraId="6250C626" w14:textId="77777777" w:rsidR="00861801" w:rsidRDefault="00861801" w:rsidP="00861801">
      <w:pPr>
        <w:pStyle w:val="CommentText"/>
      </w:pPr>
      <w:r>
        <w:rPr>
          <w:rStyle w:val="CommentReference"/>
        </w:rPr>
        <w:annotationRef/>
      </w:r>
      <w:r>
        <w:t>Is this more of an implementation than condition</w:t>
      </w:r>
    </w:p>
  </w:comment>
  <w:comment w:id="378" w:author="Creighton, Alan (Northern Powergrid)" w:date="2025-06-20T13:02:00Z" w:initials="AC">
    <w:p w14:paraId="5EE89ECA" w14:textId="77777777" w:rsidR="00861801" w:rsidRDefault="00861801" w:rsidP="00861801">
      <w:pPr>
        <w:pStyle w:val="CommentText"/>
      </w:pPr>
      <w:r>
        <w:rPr>
          <w:rStyle w:val="CommentReference"/>
        </w:rPr>
        <w:annotationRef/>
      </w:r>
      <w:r>
        <w:t>Does it - if the event is really sudden then Manual Demand Control is most likely….</w:t>
      </w:r>
    </w:p>
  </w:comment>
  <w:comment w:id="402" w:author="Rebecca Scott (NESO)" w:date="2025-06-04T15:32:00Z" w:initials="RS">
    <w:p w14:paraId="71E3C700" w14:textId="0C596759" w:rsidR="00AF2AF3" w:rsidRDefault="00AF2AF3" w:rsidP="00AF2AF3">
      <w:pPr>
        <w:pStyle w:val="CommentText"/>
      </w:pPr>
      <w:r>
        <w:rPr>
          <w:rStyle w:val="CommentReference"/>
        </w:rPr>
        <w:annotationRef/>
      </w:r>
      <w:r>
        <w:t xml:space="preserve">Ask for Workgroup: is this sufficient for the public version DCRP summary? Or shall it be updated to include the new notices? </w:t>
      </w:r>
    </w:p>
  </w:comment>
  <w:comment w:id="403" w:author="Creighton, Alan (Northern Powergrid)" w:date="2025-06-20T13:09:00Z" w:initials="AC">
    <w:p w14:paraId="21E79AEB" w14:textId="77777777" w:rsidR="00667B98" w:rsidRDefault="00861801" w:rsidP="00667B98">
      <w:pPr>
        <w:pStyle w:val="CommentText"/>
      </w:pPr>
      <w:r>
        <w:rPr>
          <w:rStyle w:val="CommentReference"/>
        </w:rPr>
        <w:annotationRef/>
      </w:r>
      <w:r w:rsidR="00667B98">
        <w:t>Looks a reasonable summary to me.  Tit should probably be updated so that it reflects the emerging (near final) GCode text - although I can see that there are some steps that are out of the scope of the GCode.</w:t>
      </w:r>
    </w:p>
    <w:p w14:paraId="4D2EFEF0" w14:textId="77777777" w:rsidR="00667B98" w:rsidRDefault="00667B98" w:rsidP="00667B98">
      <w:pPr>
        <w:pStyle w:val="CommentText"/>
      </w:pPr>
    </w:p>
    <w:p w14:paraId="1EF727AA" w14:textId="77777777" w:rsidR="00667B98" w:rsidRDefault="00667B98" w:rsidP="00667B98">
      <w:pPr>
        <w:pStyle w:val="CommentText"/>
      </w:pPr>
    </w:p>
    <w:p w14:paraId="1E2063C3" w14:textId="77777777" w:rsidR="00667B98" w:rsidRDefault="00667B98" w:rsidP="00667B98">
      <w:pPr>
        <w:pStyle w:val="CommentText"/>
      </w:pPr>
      <w:r>
        <w:t>Re the box ‘DNOs confirm they can deliver Load Blocks in requested timescale’, as the GCode is drafted this isn’t an obligation on the DNOs.</w:t>
      </w:r>
    </w:p>
  </w:comment>
  <w:comment w:id="446" w:author="Creighton, Alan (Northern Powergrid)" w:date="2025-06-20T13:25:00Z" w:initials="AC">
    <w:p w14:paraId="72B8886A" w14:textId="041EA01A" w:rsidR="00AA497C" w:rsidRDefault="00AA497C" w:rsidP="00AA497C">
      <w:pPr>
        <w:pStyle w:val="CommentText"/>
      </w:pPr>
      <w:r>
        <w:rPr>
          <w:rStyle w:val="CommentReference"/>
        </w:rPr>
        <w:annotationRef/>
      </w:r>
      <w:r>
        <w:t>Is there a list?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D217B12" w15:done="1"/>
  <w15:commentEx w15:paraId="689B9083" w15:done="1"/>
  <w15:commentEx w15:paraId="4551E101" w15:paraIdParent="689B9083" w15:done="1"/>
  <w15:commentEx w15:paraId="5999E6E7" w15:done="1"/>
  <w15:commentEx w15:paraId="50A87B8D" w15:done="1"/>
  <w15:commentEx w15:paraId="3E1FFC91" w15:done="1"/>
  <w15:commentEx w15:paraId="377E2BB1" w15:done="1"/>
  <w15:commentEx w15:paraId="671643B8" w15:done="1"/>
  <w15:commentEx w15:paraId="6250C626" w15:done="1"/>
  <w15:commentEx w15:paraId="5EE89ECA" w15:done="1"/>
  <w15:commentEx w15:paraId="71E3C700" w15:done="1"/>
  <w15:commentEx w15:paraId="1E2063C3" w15:paraIdParent="71E3C700" w15:done="1"/>
  <w15:commentEx w15:paraId="72B8886A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C17025E" w16cex:dateUtc="2025-06-20T13:11:00Z"/>
  <w16cex:commentExtensible w16cex:durableId="44D1C716" w16cex:dateUtc="2025-06-23T10:13:00Z"/>
  <w16cex:commentExtensible w16cex:durableId="49570604" w16cex:dateUtc="2025-07-15T15:48:00Z"/>
  <w16cex:commentExtensible w16cex:durableId="6875B7AB" w16cex:dateUtc="2025-06-20T11:41:00Z"/>
  <w16cex:commentExtensible w16cex:durableId="66AA0986" w16cex:dateUtc="2025-06-20T11:41:00Z"/>
  <w16cex:commentExtensible w16cex:durableId="6DBABDE7" w16cex:dateUtc="2025-06-20T11:47:00Z"/>
  <w16cex:commentExtensible w16cex:durableId="0A07BC81" w16cex:dateUtc="2025-06-20T11:49:00Z"/>
  <w16cex:commentExtensible w16cex:durableId="27B934B8" w16cex:dateUtc="2025-06-20T11:50:00Z"/>
  <w16cex:commentExtensible w16cex:durableId="011AE709" w16cex:dateUtc="2025-06-20T11:58:00Z"/>
  <w16cex:commentExtensible w16cex:durableId="5B087CCE" w16cex:dateUtc="2025-06-20T12:02:00Z"/>
  <w16cex:commentExtensible w16cex:durableId="14FA6897" w16cex:dateUtc="2025-06-04T14:32:00Z"/>
  <w16cex:commentExtensible w16cex:durableId="5C5975D7" w16cex:dateUtc="2025-06-20T12:09:00Z"/>
  <w16cex:commentExtensible w16cex:durableId="43CBA6F8" w16cex:dateUtc="2025-06-20T12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D217B12" w16cid:durableId="5C17025E"/>
  <w16cid:commentId w16cid:paraId="689B9083" w16cid:durableId="44D1C716"/>
  <w16cid:commentId w16cid:paraId="4551E101" w16cid:durableId="49570604"/>
  <w16cid:commentId w16cid:paraId="5999E6E7" w16cid:durableId="6875B7AB"/>
  <w16cid:commentId w16cid:paraId="50A87B8D" w16cid:durableId="66AA0986"/>
  <w16cid:commentId w16cid:paraId="3E1FFC91" w16cid:durableId="6DBABDE7"/>
  <w16cid:commentId w16cid:paraId="377E2BB1" w16cid:durableId="0A07BC81"/>
  <w16cid:commentId w16cid:paraId="671643B8" w16cid:durableId="27B934B8"/>
  <w16cid:commentId w16cid:paraId="6250C626" w16cid:durableId="011AE709"/>
  <w16cid:commentId w16cid:paraId="5EE89ECA" w16cid:durableId="5B087CCE"/>
  <w16cid:commentId w16cid:paraId="71E3C700" w16cid:durableId="14FA6897"/>
  <w16cid:commentId w16cid:paraId="1E2063C3" w16cid:durableId="5C5975D7"/>
  <w16cid:commentId w16cid:paraId="72B8886A" w16cid:durableId="43CBA6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5F87D" w14:textId="77777777" w:rsidR="008B4EB8" w:rsidRDefault="008B4EB8" w:rsidP="00511F33">
      <w:r>
        <w:separator/>
      </w:r>
    </w:p>
  </w:endnote>
  <w:endnote w:type="continuationSeparator" w:id="0">
    <w:p w14:paraId="655F400A" w14:textId="77777777" w:rsidR="008B4EB8" w:rsidRDefault="008B4EB8" w:rsidP="00511F33">
      <w:r>
        <w:continuationSeparator/>
      </w:r>
    </w:p>
  </w:endnote>
  <w:endnote w:type="continuationNotice" w:id="1">
    <w:p w14:paraId="3CCACF27" w14:textId="77777777" w:rsidR="008B4EB8" w:rsidRDefault="008B4E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ppins">
    <w:altName w:val="Nirmala UI"/>
    <w:charset w:val="00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B85DD" w14:textId="0939CBBA" w:rsidR="00FD5A1A" w:rsidRDefault="00FD5A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4110A" w14:textId="53E23925" w:rsidR="00511F33" w:rsidRDefault="00741F23">
    <w:pPr>
      <w:pStyle w:val="Footer"/>
    </w:pPr>
    <w:r>
      <w:rPr>
        <w:noProof/>
      </w:rPr>
      <w:drawing>
        <wp:anchor distT="0" distB="0" distL="114300" distR="114300" simplePos="0" relativeHeight="251658240" behindDoc="0" locked="1" layoutInCell="1" allowOverlap="1" wp14:anchorId="5AF0682E" wp14:editId="6CEACDC3">
          <wp:simplePos x="0" y="0"/>
          <wp:positionH relativeFrom="page">
            <wp:posOffset>-53975</wp:posOffset>
          </wp:positionH>
          <wp:positionV relativeFrom="page">
            <wp:posOffset>10429240</wp:posOffset>
          </wp:positionV>
          <wp:extent cx="7643495" cy="243840"/>
          <wp:effectExtent l="0" t="0" r="1905" b="0"/>
          <wp:wrapNone/>
          <wp:docPr id="85294333" name="Picture 852943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294333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048" b="16048"/>
                  <a:stretch>
                    <a:fillRect/>
                  </a:stretch>
                </pic:blipFill>
                <pic:spPr>
                  <a:xfrm>
                    <a:off x="0" y="0"/>
                    <a:ext cx="7643495" cy="243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F1165" w14:textId="16A7B9C3" w:rsidR="00FD5A1A" w:rsidRDefault="00FD5A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1FAFB" w14:textId="77777777" w:rsidR="008B4EB8" w:rsidRDefault="008B4EB8" w:rsidP="00511F33">
      <w:r>
        <w:separator/>
      </w:r>
    </w:p>
  </w:footnote>
  <w:footnote w:type="continuationSeparator" w:id="0">
    <w:p w14:paraId="34A86A60" w14:textId="77777777" w:rsidR="008B4EB8" w:rsidRDefault="008B4EB8" w:rsidP="00511F33">
      <w:r>
        <w:continuationSeparator/>
      </w:r>
    </w:p>
  </w:footnote>
  <w:footnote w:type="continuationNotice" w:id="1">
    <w:p w14:paraId="424D1158" w14:textId="77777777" w:rsidR="008B4EB8" w:rsidRDefault="008B4EB8"/>
  </w:footnote>
  <w:footnote w:id="2">
    <w:p w14:paraId="0F432DB3" w14:textId="6B08F6EE" w:rsidR="00CF6633" w:rsidRPr="00CF6633" w:rsidRDefault="00CF6633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="001A5BEA">
        <w:rPr>
          <w:lang w:val="en-GB"/>
        </w:rPr>
        <w:t>Protected Sites are</w:t>
      </w:r>
      <w:ins w:id="73" w:author="Creighton, Alan (Northern Powergrid)" w:date="2025-06-20T12:37:00Z">
        <w:r w:rsidR="008323A8">
          <w:rPr>
            <w:lang w:val="en-GB"/>
          </w:rPr>
          <w:t xml:space="preserve"> </w:t>
        </w:r>
      </w:ins>
      <w:del w:id="74" w:author="Creighton, Alan (Northern Powergrid)" w:date="2025-06-20T12:37:00Z">
        <w:r w:rsidR="001A5BEA" w:rsidDel="008323A8">
          <w:rPr>
            <w:lang w:val="en-GB"/>
          </w:rPr>
          <w:delText xml:space="preserve"> determined</w:delText>
        </w:r>
      </w:del>
      <w:ins w:id="75" w:author="Creighton, Alan (Northern Powergrid)" w:date="2025-06-20T12:37:00Z">
        <w:r w:rsidR="008323A8">
          <w:rPr>
            <w:lang w:val="en-GB"/>
          </w:rPr>
          <w:t>defined</w:t>
        </w:r>
      </w:ins>
      <w:r w:rsidR="001A5BEA">
        <w:rPr>
          <w:lang w:val="en-GB"/>
        </w:rPr>
        <w:t xml:space="preserve"> in the </w:t>
      </w:r>
      <w:hyperlink r:id="rId1" w:history="1">
        <w:r w:rsidR="001A5BEA" w:rsidRPr="001A5BEA">
          <w:rPr>
            <w:rStyle w:val="Hyperlink"/>
            <w:color w:val="EB34BD" w:themeColor="background1" w:themeTint="80"/>
            <w:lang w:val="en-GB"/>
          </w:rPr>
          <w:t>Electricity Supply Emergency Code</w:t>
        </w:r>
      </w:hyperlink>
      <w:r w:rsidR="001A5BEA" w:rsidRPr="001A5BEA">
        <w:rPr>
          <w:color w:val="EB34BD" w:themeColor="background1" w:themeTint="80"/>
          <w:lang w:val="en-GB"/>
        </w:rPr>
        <w:t>.</w:t>
      </w:r>
    </w:p>
  </w:footnote>
  <w:footnote w:id="3">
    <w:p w14:paraId="31B610D2" w14:textId="6A0CCC6B" w:rsidR="00387D17" w:rsidRPr="00387D17" w:rsidRDefault="00387D17" w:rsidP="00312BA6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Fast </w:t>
      </w:r>
      <w:ins w:id="416" w:author="Rebecca Scott (NESO)" w:date="2025-04-24T14:55:00Z">
        <w:r w:rsidR="000F530E">
          <w:rPr>
            <w:lang w:val="en-GB"/>
          </w:rPr>
          <w:t xml:space="preserve">load </w:t>
        </w:r>
      </w:ins>
      <w:r>
        <w:rPr>
          <w:lang w:val="en-GB"/>
        </w:rPr>
        <w:t xml:space="preserve">blocks </w:t>
      </w:r>
      <w:r w:rsidR="00312BA6" w:rsidRPr="00312BA6">
        <w:rPr>
          <w:lang w:val="en-GB"/>
        </w:rPr>
        <w:t>can be disconnected by the DNO at very short notice in accordance with OC6.5.</w:t>
      </w:r>
      <w:del w:id="417" w:author="Rebecca Scott (NESO)" w:date="2025-04-24T14:55:00Z">
        <w:r w:rsidR="00312BA6" w:rsidRPr="00312BA6" w:rsidDel="000F530E">
          <w:rPr>
            <w:lang w:val="en-GB"/>
          </w:rPr>
          <w:delText>3</w:delText>
        </w:r>
      </w:del>
      <w:ins w:id="418" w:author="Rebecca Scott (NESO)" w:date="2025-04-24T14:55:00Z">
        <w:r w:rsidR="000F530E">
          <w:rPr>
            <w:lang w:val="en-GB"/>
          </w:rPr>
          <w:t>4</w:t>
        </w:r>
      </w:ins>
      <w:del w:id="419" w:author="Rebecca Scott (NESO)" w:date="2025-04-24T14:55:00Z">
        <w:r w:rsidR="00312BA6" w:rsidRPr="00312BA6" w:rsidDel="000F530E">
          <w:rPr>
            <w:lang w:val="en-GB"/>
          </w:rPr>
          <w:delText>.</w:delText>
        </w:r>
      </w:del>
      <w:r w:rsidR="00312BA6" w:rsidRPr="00312BA6">
        <w:rPr>
          <w:lang w:val="en-GB"/>
        </w:rPr>
        <w:t xml:space="preserve"> and this allows NESO to </w:t>
      </w:r>
      <w:del w:id="420" w:author="Creighton, Alan (Northern Powergrid)" w:date="2025-06-20T13:27:00Z">
        <w:r w:rsidR="00312BA6" w:rsidRPr="00312BA6" w:rsidDel="00AA497C">
          <w:rPr>
            <w:lang w:val="en-GB"/>
          </w:rPr>
          <w:delText xml:space="preserve">still </w:delText>
        </w:r>
      </w:del>
      <w:r w:rsidR="00312BA6" w:rsidRPr="00312BA6">
        <w:rPr>
          <w:lang w:val="en-GB"/>
        </w:rPr>
        <w:t xml:space="preserve">call upon </w:t>
      </w:r>
      <w:del w:id="421" w:author="Creighton, Alan (Northern Powergrid)" w:date="2025-06-20T13:27:00Z">
        <w:r w:rsidR="00312BA6" w:rsidRPr="00312BA6" w:rsidDel="00AA497C">
          <w:rPr>
            <w:lang w:val="en-GB"/>
          </w:rPr>
          <w:delText>these additional</w:delText>
        </w:r>
      </w:del>
      <w:ins w:id="422" w:author="Creighton, Alan (Northern Powergrid)" w:date="2025-06-20T13:27:00Z">
        <w:r w:rsidR="00AA497C">
          <w:rPr>
            <w:lang w:val="en-GB"/>
          </w:rPr>
          <w:t>this</w:t>
        </w:r>
      </w:ins>
      <w:r w:rsidR="00312BA6" w:rsidRPr="00312BA6">
        <w:rPr>
          <w:lang w:val="en-GB"/>
        </w:rPr>
        <w:t xml:space="preserve"> service</w:t>
      </w:r>
      <w:del w:id="423" w:author="Creighton, Alan (Northern Powergrid)" w:date="2025-06-20T13:27:00Z">
        <w:r w:rsidR="00312BA6" w:rsidRPr="00312BA6" w:rsidDel="00AA497C">
          <w:rPr>
            <w:lang w:val="en-GB"/>
          </w:rPr>
          <w:delText>s</w:delText>
        </w:r>
      </w:del>
      <w:r w:rsidR="00312BA6" w:rsidRPr="00312BA6">
        <w:rPr>
          <w:lang w:val="en-GB"/>
        </w:rPr>
        <w:t xml:space="preserve"> whilst </w:t>
      </w:r>
      <w:ins w:id="424" w:author="Creighton, Alan (Northern Powergrid)" w:date="2025-06-20T13:27:00Z">
        <w:r w:rsidR="00AA497C">
          <w:rPr>
            <w:lang w:val="en-GB"/>
          </w:rPr>
          <w:t>the DCRP</w:t>
        </w:r>
      </w:ins>
      <w:del w:id="425" w:author="Creighton, Alan (Northern Powergrid)" w:date="2025-06-20T13:27:00Z">
        <w:r w:rsidR="00312BA6" w:rsidRPr="00312BA6" w:rsidDel="00AA497C">
          <w:rPr>
            <w:lang w:val="en-GB"/>
          </w:rPr>
          <w:delText>demand control rotation</w:delText>
        </w:r>
      </w:del>
      <w:r w:rsidR="00312BA6" w:rsidRPr="00312BA6">
        <w:rPr>
          <w:lang w:val="en-GB"/>
        </w:rPr>
        <w:t xml:space="preserve"> is being </w:t>
      </w:r>
      <w:ins w:id="426" w:author="Creighton, Alan (Northern Powergrid)" w:date="2025-06-20T13:27:00Z">
        <w:r w:rsidR="00AA497C">
          <w:rPr>
            <w:lang w:val="en-GB"/>
          </w:rPr>
          <w:t>implemented</w:t>
        </w:r>
      </w:ins>
      <w:del w:id="427" w:author="Creighton, Alan (Northern Powergrid)" w:date="2025-06-20T13:27:00Z">
        <w:r w:rsidR="00312BA6" w:rsidRPr="00312BA6" w:rsidDel="00AA497C">
          <w:rPr>
            <w:lang w:val="en-GB"/>
          </w:rPr>
          <w:delText>used</w:delText>
        </w:r>
      </w:del>
      <w:r w:rsidR="00312BA6" w:rsidRPr="00312BA6">
        <w:rPr>
          <w:lang w:val="en-GB"/>
        </w:rPr>
        <w:t xml:space="preserve">. </w:t>
      </w:r>
      <w:ins w:id="428" w:author="Creighton, Alan (Northern Powergrid)" w:date="2025-06-20T13:27:00Z">
        <w:r w:rsidR="00AA497C">
          <w:rPr>
            <w:lang w:val="en-GB"/>
          </w:rPr>
          <w:t xml:space="preserve"> </w:t>
        </w:r>
      </w:ins>
      <w:r w:rsidR="00312BA6" w:rsidRPr="00312BA6">
        <w:rPr>
          <w:lang w:val="en-GB"/>
        </w:rPr>
        <w:t xml:space="preserve">This </w:t>
      </w:r>
      <w:del w:id="429" w:author="Creighton, Alan (Northern Powergrid)" w:date="2025-06-20T13:27:00Z">
        <w:r w:rsidR="00312BA6" w:rsidRPr="00312BA6" w:rsidDel="00AA497C">
          <w:rPr>
            <w:lang w:val="en-GB"/>
          </w:rPr>
          <w:delText xml:space="preserve">then </w:delText>
        </w:r>
      </w:del>
      <w:r w:rsidR="00312BA6" w:rsidRPr="00312BA6">
        <w:rPr>
          <w:lang w:val="en-GB"/>
        </w:rPr>
        <w:t>retains the ability to use fast</w:t>
      </w:r>
      <w:ins w:id="430" w:author="Rebecca Scott (NESO)" w:date="2025-04-24T14:55:00Z">
        <w:r w:rsidR="000F530E">
          <w:rPr>
            <w:lang w:val="en-GB"/>
          </w:rPr>
          <w:t xml:space="preserve"> load</w:t>
        </w:r>
      </w:ins>
      <w:r w:rsidR="00312BA6" w:rsidRPr="00312BA6">
        <w:rPr>
          <w:lang w:val="en-GB"/>
        </w:rPr>
        <w:t xml:space="preserve"> blocks during an emergency if one was to concurrently occur during a DCRP event.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546D8" w14:textId="6085E6E6" w:rsidR="00511F33" w:rsidRPr="005B1B78" w:rsidRDefault="00B712F6" w:rsidP="004006E0">
    <w:pPr>
      <w:pStyle w:val="Header"/>
      <w:rPr>
        <w:b/>
        <w:bCs/>
        <w:color w:val="FFFFFF" w:themeColor="background2"/>
      </w:rPr>
    </w:pPr>
    <w:r w:rsidRPr="008D0011">
      <w:rPr>
        <w:b/>
        <w:bCs/>
        <w:noProof/>
        <w:color w:val="FFFFFF" w:themeColor="background2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BF7FE91" wp14:editId="2E2322BA">
              <wp:simplePos x="0" y="0"/>
              <wp:positionH relativeFrom="page">
                <wp:posOffset>3810</wp:posOffset>
              </wp:positionH>
              <wp:positionV relativeFrom="paragraph">
                <wp:posOffset>883920</wp:posOffset>
              </wp:positionV>
              <wp:extent cx="7553325" cy="24765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3325" cy="2476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799B8F" w14:textId="31EC19F9" w:rsidR="00B712F6" w:rsidRPr="008D0011" w:rsidRDefault="00B712F6" w:rsidP="00B712F6">
                          <w:pPr>
                            <w:jc w:val="center"/>
                            <w:rPr>
                              <w:b/>
                              <w:bCs/>
                              <w:color w:val="FFFFFF" w:themeColor="background2"/>
                            </w:rPr>
                          </w:pPr>
                          <w:r w:rsidRPr="008D0011">
                            <w:rPr>
                              <w:b/>
                              <w:bCs/>
                              <w:color w:val="FFFFFF" w:themeColor="background2"/>
                            </w:rPr>
                            <w:t xml:space="preserve">Data classification: </w:t>
                          </w:r>
                          <w:r w:rsidR="006054B5">
                            <w:rPr>
                              <w:b/>
                              <w:bCs/>
                              <w:color w:val="FFFFFF" w:themeColor="background2"/>
                            </w:rPr>
                            <w:t>Public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0BF7FE9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.3pt;margin-top:69.6pt;width:594.75pt;height:19.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" filled="f" stroked="f">
              <v:textbox>
                <w:txbxContent>
                  <w:p w14:paraId="41799B8F" w14:textId="31EC19F9" w:rsidR="00B712F6" w:rsidRPr="008D0011" w:rsidRDefault="00B712F6" w:rsidP="00B712F6">
                    <w:pPr>
                      <w:jc w:val="center"/>
                      <w:rPr>
                        <w:b/>
                        <w:bCs/>
                        <w:color w:val="FFFFFF" w:themeColor="background2"/>
                      </w:rPr>
                    </w:pPr>
                    <w:r w:rsidRPr="008D0011">
                      <w:rPr>
                        <w:b/>
                        <w:bCs/>
                        <w:color w:val="FFFFFF" w:themeColor="background2"/>
                      </w:rPr>
                      <w:t xml:space="preserve">Data classification: </w:t>
                    </w:r>
                    <w:r w:rsidR="006054B5">
                      <w:rPr>
                        <w:b/>
                        <w:bCs/>
                        <w:color w:val="FFFFFF" w:themeColor="background2"/>
                      </w:rPr>
                      <w:t>Public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="00A03507" w:rsidRPr="005B1B78">
      <w:rPr>
        <w:b/>
        <w:bCs/>
        <w:noProof/>
        <w:color w:val="FFFFFF" w:themeColor="background2"/>
      </w:rPr>
      <w:drawing>
        <wp:anchor distT="0" distB="0" distL="114300" distR="114300" simplePos="0" relativeHeight="251658241" behindDoc="1" locked="1" layoutInCell="1" allowOverlap="1" wp14:anchorId="15D423A4" wp14:editId="6F756C25">
          <wp:simplePos x="0" y="0"/>
          <wp:positionH relativeFrom="page">
            <wp:posOffset>-53975</wp:posOffset>
          </wp:positionH>
          <wp:positionV relativeFrom="page">
            <wp:posOffset>-13335</wp:posOffset>
          </wp:positionV>
          <wp:extent cx="7700010" cy="1123950"/>
          <wp:effectExtent l="0" t="0" r="0" b="6350"/>
          <wp:wrapNone/>
          <wp:docPr id="759494811" name="Picture 7594948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949481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0010" cy="1123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01E5C"/>
    <w:multiLevelType w:val="hybridMultilevel"/>
    <w:tmpl w:val="A79A6F9C"/>
    <w:lvl w:ilvl="0" w:tplc="E61C573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C685B"/>
    <w:multiLevelType w:val="hybridMultilevel"/>
    <w:tmpl w:val="06C4E79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5385F"/>
    <w:multiLevelType w:val="hybridMultilevel"/>
    <w:tmpl w:val="555C14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F6D8A"/>
    <w:multiLevelType w:val="hybridMultilevel"/>
    <w:tmpl w:val="1F7080A4"/>
    <w:lvl w:ilvl="0" w:tplc="1A0A5976">
      <w:start w:val="1"/>
      <w:numFmt w:val="bullet"/>
      <w:lvlText w:val=""/>
      <w:lvlJc w:val="left"/>
      <w:pPr>
        <w:tabs>
          <w:tab w:val="num" w:pos="227"/>
        </w:tabs>
        <w:ind w:left="0" w:firstLine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44B07"/>
    <w:multiLevelType w:val="hybridMultilevel"/>
    <w:tmpl w:val="12C2ED0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15FC"/>
    <w:multiLevelType w:val="hybridMultilevel"/>
    <w:tmpl w:val="A5B0DF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B22FE"/>
    <w:multiLevelType w:val="hybridMultilevel"/>
    <w:tmpl w:val="4150F198"/>
    <w:lvl w:ilvl="0" w:tplc="E61C57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B234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7483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DA0B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82B0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70E0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40C9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8674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AA5C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9554C1E"/>
    <w:multiLevelType w:val="hybridMultilevel"/>
    <w:tmpl w:val="B04275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9F2E57"/>
    <w:multiLevelType w:val="hybridMultilevel"/>
    <w:tmpl w:val="F4D2AC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A54726"/>
    <w:multiLevelType w:val="hybridMultilevel"/>
    <w:tmpl w:val="07BCFF6A"/>
    <w:lvl w:ilvl="0" w:tplc="30407E14">
      <w:start w:val="1"/>
      <w:numFmt w:val="decimal"/>
      <w:lvlText w:val="%1."/>
      <w:lvlJc w:val="left"/>
      <w:pPr>
        <w:ind w:left="720" w:hanging="360"/>
      </w:pPr>
    </w:lvl>
    <w:lvl w:ilvl="1" w:tplc="2EF03642">
      <w:start w:val="1"/>
      <w:numFmt w:val="lowerLetter"/>
      <w:lvlText w:val="%2."/>
      <w:lvlJc w:val="left"/>
      <w:pPr>
        <w:ind w:left="1440" w:hanging="360"/>
      </w:pPr>
    </w:lvl>
    <w:lvl w:ilvl="2" w:tplc="E4485E34">
      <w:start w:val="1"/>
      <w:numFmt w:val="lowerRoman"/>
      <w:lvlText w:val="%3."/>
      <w:lvlJc w:val="right"/>
      <w:pPr>
        <w:ind w:left="2160" w:hanging="180"/>
      </w:pPr>
    </w:lvl>
    <w:lvl w:ilvl="3" w:tplc="5CF0BFAA">
      <w:start w:val="1"/>
      <w:numFmt w:val="decimal"/>
      <w:lvlText w:val="%4."/>
      <w:lvlJc w:val="left"/>
      <w:pPr>
        <w:ind w:left="2880" w:hanging="360"/>
      </w:pPr>
    </w:lvl>
    <w:lvl w:ilvl="4" w:tplc="72E63D20">
      <w:start w:val="1"/>
      <w:numFmt w:val="lowerLetter"/>
      <w:lvlText w:val="%5."/>
      <w:lvlJc w:val="left"/>
      <w:pPr>
        <w:ind w:left="3600" w:hanging="360"/>
      </w:pPr>
    </w:lvl>
    <w:lvl w:ilvl="5" w:tplc="464EA0AE">
      <w:start w:val="1"/>
      <w:numFmt w:val="lowerRoman"/>
      <w:lvlText w:val="%6."/>
      <w:lvlJc w:val="right"/>
      <w:pPr>
        <w:ind w:left="4320" w:hanging="180"/>
      </w:pPr>
    </w:lvl>
    <w:lvl w:ilvl="6" w:tplc="C052A306">
      <w:start w:val="1"/>
      <w:numFmt w:val="decimal"/>
      <w:lvlText w:val="%7."/>
      <w:lvlJc w:val="left"/>
      <w:pPr>
        <w:ind w:left="5040" w:hanging="360"/>
      </w:pPr>
    </w:lvl>
    <w:lvl w:ilvl="7" w:tplc="8ABEFE0C">
      <w:start w:val="1"/>
      <w:numFmt w:val="lowerLetter"/>
      <w:lvlText w:val="%8."/>
      <w:lvlJc w:val="left"/>
      <w:pPr>
        <w:ind w:left="5760" w:hanging="360"/>
      </w:pPr>
    </w:lvl>
    <w:lvl w:ilvl="8" w:tplc="A93CEC5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2B6FE2"/>
    <w:multiLevelType w:val="hybridMultilevel"/>
    <w:tmpl w:val="25F21628"/>
    <w:lvl w:ilvl="0" w:tplc="E61C573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F7B2B"/>
    <w:multiLevelType w:val="hybridMultilevel"/>
    <w:tmpl w:val="0A9A1DD4"/>
    <w:lvl w:ilvl="0" w:tplc="E61C573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686744"/>
    <w:multiLevelType w:val="hybridMultilevel"/>
    <w:tmpl w:val="51FA545A"/>
    <w:lvl w:ilvl="0" w:tplc="0942AD20">
      <w:start w:val="1"/>
      <w:numFmt w:val="bullet"/>
      <w:pStyle w:val="BoxBullets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CE2AFC"/>
    <w:multiLevelType w:val="hybridMultilevel"/>
    <w:tmpl w:val="E33AAB76"/>
    <w:lvl w:ilvl="0" w:tplc="E61C573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B048E2"/>
    <w:multiLevelType w:val="hybridMultilevel"/>
    <w:tmpl w:val="18086AC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69065D"/>
    <w:multiLevelType w:val="hybridMultilevel"/>
    <w:tmpl w:val="A1C223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16B4D"/>
    <w:multiLevelType w:val="hybridMultilevel"/>
    <w:tmpl w:val="71228F0A"/>
    <w:lvl w:ilvl="0" w:tplc="E61C573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220D7E"/>
    <w:multiLevelType w:val="hybridMultilevel"/>
    <w:tmpl w:val="3404D2B6"/>
    <w:lvl w:ilvl="0" w:tplc="311ECA04">
      <w:start w:val="1"/>
      <w:numFmt w:val="decimal"/>
      <w:lvlText w:val="%1."/>
      <w:lvlJc w:val="left"/>
      <w:pPr>
        <w:ind w:left="1288" w:hanging="360"/>
      </w:pPr>
      <w:rPr>
        <w:rFonts w:hint="default"/>
        <w:color w:val="3E0630" w:themeColor="background1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8" w15:restartNumberingAfterBreak="0">
    <w:nsid w:val="62D67DA1"/>
    <w:multiLevelType w:val="hybridMultilevel"/>
    <w:tmpl w:val="FC4210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6B560A"/>
    <w:multiLevelType w:val="multilevel"/>
    <w:tmpl w:val="377CDA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2"/>
      <w:numFmt w:val="decimal"/>
      <w:isLgl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4862678"/>
    <w:multiLevelType w:val="hybridMultilevel"/>
    <w:tmpl w:val="97EA6F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22" w15:restartNumberingAfterBreak="0">
    <w:nsid w:val="6BB006B3"/>
    <w:multiLevelType w:val="hybridMultilevel"/>
    <w:tmpl w:val="3C5ABA5A"/>
    <w:lvl w:ilvl="0" w:tplc="8AE27B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A003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7EE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50C9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BA31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1AA5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0ECD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C653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2643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CFB1CDF"/>
    <w:multiLevelType w:val="hybridMultilevel"/>
    <w:tmpl w:val="1D94249C"/>
    <w:lvl w:ilvl="0" w:tplc="E66A0056">
      <w:start w:val="1"/>
      <w:numFmt w:val="decimal"/>
      <w:lvlText w:val="%1."/>
      <w:lvlJc w:val="left"/>
      <w:pPr>
        <w:ind w:left="1288" w:hanging="360"/>
      </w:pPr>
      <w:rPr>
        <w:rFonts w:hint="default"/>
        <w:color w:val="3E0630" w:themeColor="background1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6FFC5F1A"/>
    <w:multiLevelType w:val="hybridMultilevel"/>
    <w:tmpl w:val="FFD2D468"/>
    <w:lvl w:ilvl="0" w:tplc="1846B1F2">
      <w:start w:val="1"/>
      <w:numFmt w:val="decimal"/>
      <w:lvlText w:val="%1."/>
      <w:lvlJc w:val="left"/>
      <w:pPr>
        <w:ind w:left="1288" w:hanging="360"/>
      </w:pPr>
      <w:rPr>
        <w:rFonts w:hint="default"/>
        <w:color w:val="3E0630" w:themeColor="background1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 w15:restartNumberingAfterBreak="0">
    <w:nsid w:val="712B4923"/>
    <w:multiLevelType w:val="multilevel"/>
    <w:tmpl w:val="F9D027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1C60F3B"/>
    <w:multiLevelType w:val="hybridMultilevel"/>
    <w:tmpl w:val="72F0C07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CC60BF"/>
    <w:multiLevelType w:val="hybridMultilevel"/>
    <w:tmpl w:val="209C5824"/>
    <w:lvl w:ilvl="0" w:tplc="E51AD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8E4D1C"/>
    <w:multiLevelType w:val="multilevel"/>
    <w:tmpl w:val="7D7CA560"/>
    <w:numStyleLink w:val="NumberedBulletsList"/>
  </w:abstractNum>
  <w:abstractNum w:abstractNumId="29" w15:restartNumberingAfterBreak="0">
    <w:nsid w:val="7A945753"/>
    <w:multiLevelType w:val="hybridMultilevel"/>
    <w:tmpl w:val="B6F2E3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407593">
    <w:abstractNumId w:val="9"/>
  </w:num>
  <w:num w:numId="2" w16cid:durableId="683628680">
    <w:abstractNumId w:val="3"/>
  </w:num>
  <w:num w:numId="3" w16cid:durableId="1118914843">
    <w:abstractNumId w:val="6"/>
  </w:num>
  <w:num w:numId="4" w16cid:durableId="505175458">
    <w:abstractNumId w:val="22"/>
  </w:num>
  <w:num w:numId="5" w16cid:durableId="1888762541">
    <w:abstractNumId w:val="26"/>
  </w:num>
  <w:num w:numId="6" w16cid:durableId="1788692561">
    <w:abstractNumId w:val="4"/>
  </w:num>
  <w:num w:numId="7" w16cid:durableId="167907181">
    <w:abstractNumId w:val="8"/>
  </w:num>
  <w:num w:numId="8" w16cid:durableId="856382149">
    <w:abstractNumId w:val="1"/>
  </w:num>
  <w:num w:numId="9" w16cid:durableId="195118099">
    <w:abstractNumId w:val="5"/>
  </w:num>
  <w:num w:numId="10" w16cid:durableId="277492560">
    <w:abstractNumId w:val="3"/>
    <w:lvlOverride w:ilvl="0">
      <w:startOverride w:val="1"/>
    </w:lvlOverride>
  </w:num>
  <w:num w:numId="11" w16cid:durableId="1860964542">
    <w:abstractNumId w:val="12"/>
  </w:num>
  <w:num w:numId="12" w16cid:durableId="1131901218">
    <w:abstractNumId w:val="12"/>
    <w:lvlOverride w:ilvl="0">
      <w:startOverride w:val="1"/>
    </w:lvlOverride>
  </w:num>
  <w:num w:numId="13" w16cid:durableId="1223441887">
    <w:abstractNumId w:val="29"/>
  </w:num>
  <w:num w:numId="14" w16cid:durableId="1470783366">
    <w:abstractNumId w:val="15"/>
  </w:num>
  <w:num w:numId="15" w16cid:durableId="506755034">
    <w:abstractNumId w:val="7"/>
  </w:num>
  <w:num w:numId="16" w16cid:durableId="182280146">
    <w:abstractNumId w:val="20"/>
  </w:num>
  <w:num w:numId="17" w16cid:durableId="1984894766">
    <w:abstractNumId w:val="11"/>
  </w:num>
  <w:num w:numId="18" w16cid:durableId="1233588480">
    <w:abstractNumId w:val="13"/>
  </w:num>
  <w:num w:numId="19" w16cid:durableId="1987278330">
    <w:abstractNumId w:val="10"/>
  </w:num>
  <w:num w:numId="20" w16cid:durableId="1955746423">
    <w:abstractNumId w:val="16"/>
  </w:num>
  <w:num w:numId="21" w16cid:durableId="56367218">
    <w:abstractNumId w:val="0"/>
  </w:num>
  <w:num w:numId="22" w16cid:durableId="400979428">
    <w:abstractNumId w:val="21"/>
  </w:num>
  <w:num w:numId="23" w16cid:durableId="237911749">
    <w:abstractNumId w:val="28"/>
    <w:lvlOverride w:ilvl="0">
      <w:startOverride w:val="1"/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24" w16cid:durableId="178468778">
    <w:abstractNumId w:val="28"/>
  </w:num>
  <w:num w:numId="25" w16cid:durableId="1526989350">
    <w:abstractNumId w:val="2"/>
  </w:num>
  <w:num w:numId="26" w16cid:durableId="1562668770">
    <w:abstractNumId w:val="19"/>
  </w:num>
  <w:num w:numId="27" w16cid:durableId="819804448">
    <w:abstractNumId w:val="25"/>
  </w:num>
  <w:num w:numId="28" w16cid:durableId="1323311744">
    <w:abstractNumId w:val="14"/>
  </w:num>
  <w:num w:numId="29" w16cid:durableId="1352028967">
    <w:abstractNumId w:val="18"/>
  </w:num>
  <w:num w:numId="30" w16cid:durableId="727001553">
    <w:abstractNumId w:val="24"/>
  </w:num>
  <w:num w:numId="31" w16cid:durableId="1195000455">
    <w:abstractNumId w:val="23"/>
  </w:num>
  <w:num w:numId="32" w16cid:durableId="1292905351">
    <w:abstractNumId w:val="17"/>
  </w:num>
  <w:num w:numId="33" w16cid:durableId="1142425692">
    <w:abstractNumId w:val="2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ebecca Scott [NESO]">
    <w15:presenceInfo w15:providerId="AD" w15:userId="S::Rebecca.Scott1@neso.energy::394b6ecc-f398-4061-a5ed-fc2d4d437966"/>
  </w15:person>
  <w15:person w15:author="Creighton, Alan (Northern Powergrid)">
    <w15:presenceInfo w15:providerId="AD" w15:userId="S::Alan.Creighton@northernpowergrid.com::255eb25e-e221-41cd-b20f-ccd106ec3c87"/>
  </w15:person>
  <w15:person w15:author="Rebecca Scott (NESO)">
    <w15:presenceInfo w15:providerId="AD" w15:userId="S::Rebecca.Scott1@uk.nationalgrid.com::2158a1eb-9348-498b-b19b-c05f144b7b28"/>
  </w15:person>
  <w15:person w15:author="Vincent, Graeme">
    <w15:presenceInfo w15:providerId="AD" w15:userId="S::Graeme.Vincent@spenergynetworks.co.uk::62ddcf1c-ec39-4ac9-9842-4c526c7fcb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edit="forms" w:enforcement="0"/>
  <w:defaultTabStop w:val="720"/>
  <w:clickAndTypeStyle w:val="BoxCopy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F33"/>
    <w:rsid w:val="000035F1"/>
    <w:rsid w:val="000039CA"/>
    <w:rsid w:val="00005629"/>
    <w:rsid w:val="00017E9B"/>
    <w:rsid w:val="00020B59"/>
    <w:rsid w:val="000418F5"/>
    <w:rsid w:val="00043C03"/>
    <w:rsid w:val="0005553C"/>
    <w:rsid w:val="00065F32"/>
    <w:rsid w:val="00066990"/>
    <w:rsid w:val="000900C3"/>
    <w:rsid w:val="000960AB"/>
    <w:rsid w:val="000969C5"/>
    <w:rsid w:val="00097FB7"/>
    <w:rsid w:val="000B148E"/>
    <w:rsid w:val="000C2CBF"/>
    <w:rsid w:val="000C407A"/>
    <w:rsid w:val="000C71DE"/>
    <w:rsid w:val="000D72A3"/>
    <w:rsid w:val="000E5B88"/>
    <w:rsid w:val="000F47F0"/>
    <w:rsid w:val="000F530E"/>
    <w:rsid w:val="000F5489"/>
    <w:rsid w:val="00106D50"/>
    <w:rsid w:val="00115315"/>
    <w:rsid w:val="00120F00"/>
    <w:rsid w:val="00126857"/>
    <w:rsid w:val="00132D0A"/>
    <w:rsid w:val="001357F0"/>
    <w:rsid w:val="00151595"/>
    <w:rsid w:val="00156A83"/>
    <w:rsid w:val="0017580B"/>
    <w:rsid w:val="00195ED8"/>
    <w:rsid w:val="001A5BEA"/>
    <w:rsid w:val="001A7E57"/>
    <w:rsid w:val="001B12F3"/>
    <w:rsid w:val="001B7655"/>
    <w:rsid w:val="001D6348"/>
    <w:rsid w:val="001E6B27"/>
    <w:rsid w:val="001F355A"/>
    <w:rsid w:val="00202EB5"/>
    <w:rsid w:val="00206E3B"/>
    <w:rsid w:val="00210F6C"/>
    <w:rsid w:val="00223F57"/>
    <w:rsid w:val="0022746C"/>
    <w:rsid w:val="002306BD"/>
    <w:rsid w:val="00235E71"/>
    <w:rsid w:val="002511E1"/>
    <w:rsid w:val="002529A9"/>
    <w:rsid w:val="0026404F"/>
    <w:rsid w:val="00264060"/>
    <w:rsid w:val="00270652"/>
    <w:rsid w:val="00291EB5"/>
    <w:rsid w:val="002920DE"/>
    <w:rsid w:val="00297168"/>
    <w:rsid w:val="00297945"/>
    <w:rsid w:val="002A48E5"/>
    <w:rsid w:val="002B374B"/>
    <w:rsid w:val="002C5B9D"/>
    <w:rsid w:val="002E1E00"/>
    <w:rsid w:val="002E5D93"/>
    <w:rsid w:val="002F0D13"/>
    <w:rsid w:val="002F4992"/>
    <w:rsid w:val="003021D8"/>
    <w:rsid w:val="003028DB"/>
    <w:rsid w:val="00312BA6"/>
    <w:rsid w:val="00331424"/>
    <w:rsid w:val="003404CE"/>
    <w:rsid w:val="00344D86"/>
    <w:rsid w:val="003632EF"/>
    <w:rsid w:val="00363D19"/>
    <w:rsid w:val="00366B2C"/>
    <w:rsid w:val="00372A44"/>
    <w:rsid w:val="00372F28"/>
    <w:rsid w:val="00374CB9"/>
    <w:rsid w:val="00377669"/>
    <w:rsid w:val="003776BC"/>
    <w:rsid w:val="00380BFC"/>
    <w:rsid w:val="00383442"/>
    <w:rsid w:val="00383E75"/>
    <w:rsid w:val="003846B4"/>
    <w:rsid w:val="00387D17"/>
    <w:rsid w:val="003A367B"/>
    <w:rsid w:val="003B0359"/>
    <w:rsid w:val="003B3BC6"/>
    <w:rsid w:val="003B6B3A"/>
    <w:rsid w:val="003C399C"/>
    <w:rsid w:val="003C7AA5"/>
    <w:rsid w:val="003E7718"/>
    <w:rsid w:val="004006E0"/>
    <w:rsid w:val="0040219A"/>
    <w:rsid w:val="0041158D"/>
    <w:rsid w:val="00411A54"/>
    <w:rsid w:val="004226A3"/>
    <w:rsid w:val="00431866"/>
    <w:rsid w:val="00434584"/>
    <w:rsid w:val="0044468F"/>
    <w:rsid w:val="00444869"/>
    <w:rsid w:val="00447BD4"/>
    <w:rsid w:val="00466B62"/>
    <w:rsid w:val="0049184C"/>
    <w:rsid w:val="00493EBC"/>
    <w:rsid w:val="004B3274"/>
    <w:rsid w:val="004D4202"/>
    <w:rsid w:val="004D4F27"/>
    <w:rsid w:val="00507CFD"/>
    <w:rsid w:val="00511F33"/>
    <w:rsid w:val="0051483B"/>
    <w:rsid w:val="00515BF3"/>
    <w:rsid w:val="00525EE1"/>
    <w:rsid w:val="00540199"/>
    <w:rsid w:val="00550C11"/>
    <w:rsid w:val="00557E89"/>
    <w:rsid w:val="005732AD"/>
    <w:rsid w:val="005768FC"/>
    <w:rsid w:val="0058579C"/>
    <w:rsid w:val="00587767"/>
    <w:rsid w:val="0059137E"/>
    <w:rsid w:val="00592AF3"/>
    <w:rsid w:val="005947FC"/>
    <w:rsid w:val="005948DC"/>
    <w:rsid w:val="005A6AAC"/>
    <w:rsid w:val="005B1B78"/>
    <w:rsid w:val="005B739A"/>
    <w:rsid w:val="005D0980"/>
    <w:rsid w:val="005D1CCE"/>
    <w:rsid w:val="005D383F"/>
    <w:rsid w:val="005D70FA"/>
    <w:rsid w:val="005E6D45"/>
    <w:rsid w:val="005E6E87"/>
    <w:rsid w:val="005E72F8"/>
    <w:rsid w:val="005F11E7"/>
    <w:rsid w:val="005F1974"/>
    <w:rsid w:val="00603980"/>
    <w:rsid w:val="006054B5"/>
    <w:rsid w:val="006145E7"/>
    <w:rsid w:val="006162FA"/>
    <w:rsid w:val="006241B3"/>
    <w:rsid w:val="00624649"/>
    <w:rsid w:val="006248AA"/>
    <w:rsid w:val="00631411"/>
    <w:rsid w:val="00633445"/>
    <w:rsid w:val="006373DF"/>
    <w:rsid w:val="0063776C"/>
    <w:rsid w:val="00641CDD"/>
    <w:rsid w:val="0064418D"/>
    <w:rsid w:val="00645B93"/>
    <w:rsid w:val="006477AE"/>
    <w:rsid w:val="00650B47"/>
    <w:rsid w:val="00664BA1"/>
    <w:rsid w:val="00667B98"/>
    <w:rsid w:val="006822A2"/>
    <w:rsid w:val="00686187"/>
    <w:rsid w:val="006866CA"/>
    <w:rsid w:val="00687292"/>
    <w:rsid w:val="00693875"/>
    <w:rsid w:val="00695577"/>
    <w:rsid w:val="00695B4A"/>
    <w:rsid w:val="006A6023"/>
    <w:rsid w:val="006A73F8"/>
    <w:rsid w:val="006B06D9"/>
    <w:rsid w:val="006B126B"/>
    <w:rsid w:val="006B37BA"/>
    <w:rsid w:val="006C43BF"/>
    <w:rsid w:val="006E2273"/>
    <w:rsid w:val="006E396B"/>
    <w:rsid w:val="006E7F2B"/>
    <w:rsid w:val="006F022C"/>
    <w:rsid w:val="006F41B3"/>
    <w:rsid w:val="006F47FF"/>
    <w:rsid w:val="00715872"/>
    <w:rsid w:val="00716624"/>
    <w:rsid w:val="00723493"/>
    <w:rsid w:val="0072643A"/>
    <w:rsid w:val="00730CB7"/>
    <w:rsid w:val="0074042F"/>
    <w:rsid w:val="00741F23"/>
    <w:rsid w:val="007469FF"/>
    <w:rsid w:val="00747DE2"/>
    <w:rsid w:val="00751824"/>
    <w:rsid w:val="00751C95"/>
    <w:rsid w:val="007528FF"/>
    <w:rsid w:val="007555E5"/>
    <w:rsid w:val="007575FA"/>
    <w:rsid w:val="007616FF"/>
    <w:rsid w:val="0076390E"/>
    <w:rsid w:val="00763D99"/>
    <w:rsid w:val="007674F4"/>
    <w:rsid w:val="007732F1"/>
    <w:rsid w:val="00773593"/>
    <w:rsid w:val="0077661B"/>
    <w:rsid w:val="00794D83"/>
    <w:rsid w:val="007961C8"/>
    <w:rsid w:val="007A0066"/>
    <w:rsid w:val="007A1581"/>
    <w:rsid w:val="007A1CFA"/>
    <w:rsid w:val="007A1EB3"/>
    <w:rsid w:val="007B13B3"/>
    <w:rsid w:val="007B45BC"/>
    <w:rsid w:val="007C0673"/>
    <w:rsid w:val="007D64AA"/>
    <w:rsid w:val="007E3F7B"/>
    <w:rsid w:val="007F0B94"/>
    <w:rsid w:val="00802C86"/>
    <w:rsid w:val="008154FE"/>
    <w:rsid w:val="0082122C"/>
    <w:rsid w:val="008264D8"/>
    <w:rsid w:val="008323A8"/>
    <w:rsid w:val="008337ED"/>
    <w:rsid w:val="0086018F"/>
    <w:rsid w:val="00861801"/>
    <w:rsid w:val="0087125F"/>
    <w:rsid w:val="00874397"/>
    <w:rsid w:val="00874BFA"/>
    <w:rsid w:val="0087554E"/>
    <w:rsid w:val="00876129"/>
    <w:rsid w:val="00885438"/>
    <w:rsid w:val="00893AE7"/>
    <w:rsid w:val="008A67DC"/>
    <w:rsid w:val="008B062D"/>
    <w:rsid w:val="008B197E"/>
    <w:rsid w:val="008B2CC0"/>
    <w:rsid w:val="008B362C"/>
    <w:rsid w:val="008B4EB8"/>
    <w:rsid w:val="008C0639"/>
    <w:rsid w:val="008C17D5"/>
    <w:rsid w:val="008C2B78"/>
    <w:rsid w:val="008E0F84"/>
    <w:rsid w:val="008E7383"/>
    <w:rsid w:val="008E7C36"/>
    <w:rsid w:val="008F30E8"/>
    <w:rsid w:val="008F5CE8"/>
    <w:rsid w:val="00903D6B"/>
    <w:rsid w:val="00904873"/>
    <w:rsid w:val="00907231"/>
    <w:rsid w:val="00917D87"/>
    <w:rsid w:val="0092144E"/>
    <w:rsid w:val="009500C9"/>
    <w:rsid w:val="0095075E"/>
    <w:rsid w:val="009611F5"/>
    <w:rsid w:val="0097671A"/>
    <w:rsid w:val="00981CF3"/>
    <w:rsid w:val="00984265"/>
    <w:rsid w:val="00985760"/>
    <w:rsid w:val="00987701"/>
    <w:rsid w:val="009949A2"/>
    <w:rsid w:val="009A07ED"/>
    <w:rsid w:val="009A6981"/>
    <w:rsid w:val="009B1454"/>
    <w:rsid w:val="009B44BE"/>
    <w:rsid w:val="009D73F1"/>
    <w:rsid w:val="009F23B9"/>
    <w:rsid w:val="00A03507"/>
    <w:rsid w:val="00A07C34"/>
    <w:rsid w:val="00A140FE"/>
    <w:rsid w:val="00A40639"/>
    <w:rsid w:val="00A41520"/>
    <w:rsid w:val="00A44C5B"/>
    <w:rsid w:val="00A47E77"/>
    <w:rsid w:val="00A50776"/>
    <w:rsid w:val="00A50922"/>
    <w:rsid w:val="00A52668"/>
    <w:rsid w:val="00A542BC"/>
    <w:rsid w:val="00A54D53"/>
    <w:rsid w:val="00A552CF"/>
    <w:rsid w:val="00A567AC"/>
    <w:rsid w:val="00A66432"/>
    <w:rsid w:val="00A831B7"/>
    <w:rsid w:val="00A833D7"/>
    <w:rsid w:val="00A9210A"/>
    <w:rsid w:val="00A92AB7"/>
    <w:rsid w:val="00A94E38"/>
    <w:rsid w:val="00AA497C"/>
    <w:rsid w:val="00AB16C0"/>
    <w:rsid w:val="00AC21EC"/>
    <w:rsid w:val="00AC388A"/>
    <w:rsid w:val="00AD6284"/>
    <w:rsid w:val="00AF2AF3"/>
    <w:rsid w:val="00AF6DAA"/>
    <w:rsid w:val="00B00C8E"/>
    <w:rsid w:val="00B03699"/>
    <w:rsid w:val="00B06423"/>
    <w:rsid w:val="00B13B6E"/>
    <w:rsid w:val="00B20E19"/>
    <w:rsid w:val="00B21329"/>
    <w:rsid w:val="00B22320"/>
    <w:rsid w:val="00B27F3E"/>
    <w:rsid w:val="00B35232"/>
    <w:rsid w:val="00B37366"/>
    <w:rsid w:val="00B439B4"/>
    <w:rsid w:val="00B53A80"/>
    <w:rsid w:val="00B6231F"/>
    <w:rsid w:val="00B70A55"/>
    <w:rsid w:val="00B712F6"/>
    <w:rsid w:val="00B877F5"/>
    <w:rsid w:val="00B87DE9"/>
    <w:rsid w:val="00B9041A"/>
    <w:rsid w:val="00B92BB8"/>
    <w:rsid w:val="00B949FA"/>
    <w:rsid w:val="00BA36D9"/>
    <w:rsid w:val="00BA3DCC"/>
    <w:rsid w:val="00BA6559"/>
    <w:rsid w:val="00BB65C9"/>
    <w:rsid w:val="00BD0613"/>
    <w:rsid w:val="00BE087B"/>
    <w:rsid w:val="00BE227C"/>
    <w:rsid w:val="00BF69D6"/>
    <w:rsid w:val="00BF6C45"/>
    <w:rsid w:val="00BF7308"/>
    <w:rsid w:val="00C17E65"/>
    <w:rsid w:val="00C31FE3"/>
    <w:rsid w:val="00C371CF"/>
    <w:rsid w:val="00C44F34"/>
    <w:rsid w:val="00C62E76"/>
    <w:rsid w:val="00C6418D"/>
    <w:rsid w:val="00C6672C"/>
    <w:rsid w:val="00C72545"/>
    <w:rsid w:val="00C72DA6"/>
    <w:rsid w:val="00C9276D"/>
    <w:rsid w:val="00C9327E"/>
    <w:rsid w:val="00CA5A87"/>
    <w:rsid w:val="00CA6429"/>
    <w:rsid w:val="00CB0A89"/>
    <w:rsid w:val="00CB1349"/>
    <w:rsid w:val="00CB4D5C"/>
    <w:rsid w:val="00CD4341"/>
    <w:rsid w:val="00CD6C18"/>
    <w:rsid w:val="00CD7D9B"/>
    <w:rsid w:val="00CE42DA"/>
    <w:rsid w:val="00CE44B4"/>
    <w:rsid w:val="00CE4948"/>
    <w:rsid w:val="00CE4DCA"/>
    <w:rsid w:val="00CF401D"/>
    <w:rsid w:val="00CF5F24"/>
    <w:rsid w:val="00CF64F9"/>
    <w:rsid w:val="00CF6633"/>
    <w:rsid w:val="00D10065"/>
    <w:rsid w:val="00D12283"/>
    <w:rsid w:val="00D166D8"/>
    <w:rsid w:val="00D21A55"/>
    <w:rsid w:val="00D246CB"/>
    <w:rsid w:val="00D26F02"/>
    <w:rsid w:val="00D3294D"/>
    <w:rsid w:val="00D366CC"/>
    <w:rsid w:val="00D4137E"/>
    <w:rsid w:val="00D428E1"/>
    <w:rsid w:val="00D458CC"/>
    <w:rsid w:val="00D47076"/>
    <w:rsid w:val="00D514B5"/>
    <w:rsid w:val="00D57127"/>
    <w:rsid w:val="00D604C5"/>
    <w:rsid w:val="00D64546"/>
    <w:rsid w:val="00D7553D"/>
    <w:rsid w:val="00D90282"/>
    <w:rsid w:val="00D95BC1"/>
    <w:rsid w:val="00DB1B9A"/>
    <w:rsid w:val="00DC2F1E"/>
    <w:rsid w:val="00DD123D"/>
    <w:rsid w:val="00DD37EF"/>
    <w:rsid w:val="00DE7642"/>
    <w:rsid w:val="00E0073B"/>
    <w:rsid w:val="00E0319F"/>
    <w:rsid w:val="00E16C9A"/>
    <w:rsid w:val="00E25384"/>
    <w:rsid w:val="00E35AEB"/>
    <w:rsid w:val="00E50A4B"/>
    <w:rsid w:val="00E53AE5"/>
    <w:rsid w:val="00E53B29"/>
    <w:rsid w:val="00E706BC"/>
    <w:rsid w:val="00E74819"/>
    <w:rsid w:val="00EA28F5"/>
    <w:rsid w:val="00EB5243"/>
    <w:rsid w:val="00ED5CF0"/>
    <w:rsid w:val="00ED6D1A"/>
    <w:rsid w:val="00EE59AC"/>
    <w:rsid w:val="00F02602"/>
    <w:rsid w:val="00F24B75"/>
    <w:rsid w:val="00F26F30"/>
    <w:rsid w:val="00F3353F"/>
    <w:rsid w:val="00F342DF"/>
    <w:rsid w:val="00F5129C"/>
    <w:rsid w:val="00F51679"/>
    <w:rsid w:val="00F57687"/>
    <w:rsid w:val="00F57ABD"/>
    <w:rsid w:val="00F6026E"/>
    <w:rsid w:val="00F621D8"/>
    <w:rsid w:val="00F6435D"/>
    <w:rsid w:val="00F71E3D"/>
    <w:rsid w:val="00F87DA0"/>
    <w:rsid w:val="00F94CB9"/>
    <w:rsid w:val="00F9585E"/>
    <w:rsid w:val="00FA08CA"/>
    <w:rsid w:val="00FA3A67"/>
    <w:rsid w:val="00FA775E"/>
    <w:rsid w:val="00FB13A6"/>
    <w:rsid w:val="00FB5E1C"/>
    <w:rsid w:val="00FC2E65"/>
    <w:rsid w:val="00FC4416"/>
    <w:rsid w:val="00FC56DA"/>
    <w:rsid w:val="00FC575B"/>
    <w:rsid w:val="00FD0F51"/>
    <w:rsid w:val="00FD389D"/>
    <w:rsid w:val="00FD5A1A"/>
    <w:rsid w:val="00FF20A4"/>
    <w:rsid w:val="00FF3D22"/>
    <w:rsid w:val="00FF4125"/>
    <w:rsid w:val="14AE5892"/>
    <w:rsid w:val="4D064D75"/>
    <w:rsid w:val="5EF6ED4B"/>
    <w:rsid w:val="6CE3A102"/>
    <w:rsid w:val="7EA6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725723"/>
  <w15:chartTrackingRefBased/>
  <w15:docId w15:val="{31321D91-E44B-4876-959E-5A4639147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Poppins" w:eastAsiaTheme="minorHAnsi" w:hAnsi="Poppins" w:cs="Times New Roman (Body CS)"/>
        <w:color w:val="3F3F3F"/>
        <w:szCs w:val="24"/>
        <w:lang w:val="en-Z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2">
    <w:name w:val="heading 2"/>
    <w:basedOn w:val="Normal"/>
    <w:next w:val="BodyText"/>
    <w:link w:val="Heading2Char"/>
    <w:uiPriority w:val="4"/>
    <w:qFormat/>
    <w:rsid w:val="00885438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color w:val="3F0730"/>
      <w:sz w:val="28"/>
      <w:szCs w:val="26"/>
      <w:lang w:val="en-GB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1F3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1F33"/>
  </w:style>
  <w:style w:type="paragraph" w:styleId="Footer">
    <w:name w:val="footer"/>
    <w:basedOn w:val="Normal"/>
    <w:link w:val="FooterChar"/>
    <w:uiPriority w:val="99"/>
    <w:unhideWhenUsed/>
    <w:rsid w:val="00511F3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1F33"/>
  </w:style>
  <w:style w:type="table" w:styleId="TableGrid">
    <w:name w:val="Table Grid"/>
    <w:basedOn w:val="TableNormal"/>
    <w:uiPriority w:val="39"/>
    <w:rsid w:val="00874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02C86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  <w:style w:type="paragraph" w:customStyle="1" w:styleId="TableHeading">
    <w:name w:val="Table Heading"/>
    <w:autoRedefine/>
    <w:rsid w:val="00431866"/>
    <w:pPr>
      <w:spacing w:before="240"/>
      <w:ind w:left="57" w:right="57"/>
    </w:pPr>
    <w:rPr>
      <w:rFonts w:ascii="Arial" w:hAnsi="Arial" w:cs="Arial"/>
      <w:b/>
      <w:bCs/>
      <w:color w:val="3E0630" w:themeColor="background1"/>
      <w:sz w:val="21"/>
      <w:szCs w:val="21"/>
    </w:rPr>
  </w:style>
  <w:style w:type="paragraph" w:customStyle="1" w:styleId="TableBody">
    <w:name w:val="Table Body"/>
    <w:uiPriority w:val="8"/>
    <w:qFormat/>
    <w:rsid w:val="00066990"/>
    <w:pPr>
      <w:adjustRightInd w:val="0"/>
      <w:snapToGrid w:val="0"/>
      <w:ind w:left="57" w:right="57"/>
    </w:pPr>
    <w:rPr>
      <w:rFonts w:ascii="Arial" w:hAnsi="Arial" w:cs="Arial"/>
      <w:color w:val="454546"/>
      <w:szCs w:val="20"/>
    </w:rPr>
  </w:style>
  <w:style w:type="paragraph" w:customStyle="1" w:styleId="GraphicCopy">
    <w:name w:val="Graphic Copy"/>
    <w:qFormat/>
    <w:rsid w:val="00066990"/>
    <w:pPr>
      <w:jc w:val="center"/>
    </w:pPr>
    <w:rPr>
      <w:rFonts w:ascii="Arial" w:hAnsi="Arial" w:cs="Arial"/>
      <w:sz w:val="18"/>
      <w:szCs w:val="18"/>
    </w:rPr>
  </w:style>
  <w:style w:type="paragraph" w:customStyle="1" w:styleId="BoxCopy">
    <w:name w:val="Box Copy"/>
    <w:link w:val="BoxCopyChar"/>
    <w:qFormat/>
    <w:rsid w:val="00AD6284"/>
    <w:pPr>
      <w:tabs>
        <w:tab w:val="left" w:pos="2835"/>
        <w:tab w:val="left" w:pos="6237"/>
        <w:tab w:val="left" w:pos="9639"/>
      </w:tabs>
      <w:spacing w:after="40" w:line="260" w:lineRule="exact"/>
    </w:pPr>
    <w:rPr>
      <w:rFonts w:ascii="Arial" w:hAnsi="Arial"/>
      <w:lang w:val="en-GB"/>
    </w:rPr>
  </w:style>
  <w:style w:type="paragraph" w:customStyle="1" w:styleId="BoxHeading">
    <w:name w:val="Box Heading"/>
    <w:qFormat/>
    <w:rsid w:val="008B197E"/>
    <w:rPr>
      <w:b/>
      <w:color w:val="FFFFFF" w:themeColor="background2"/>
      <w:lang w:val="en-GB"/>
    </w:rPr>
  </w:style>
  <w:style w:type="paragraph" w:customStyle="1" w:styleId="BoxBullets">
    <w:name w:val="Box Bullets"/>
    <w:link w:val="BoxBulletsChar"/>
    <w:qFormat/>
    <w:rsid w:val="00380BFC"/>
    <w:pPr>
      <w:numPr>
        <w:numId w:val="11"/>
      </w:numPr>
      <w:adjustRightInd w:val="0"/>
      <w:snapToGrid w:val="0"/>
      <w:spacing w:after="40" w:line="259" w:lineRule="auto"/>
    </w:pPr>
    <w:rPr>
      <w:rFonts w:ascii="Arial" w:hAnsi="Arial"/>
      <w:lang w:val="en-GB"/>
    </w:rPr>
  </w:style>
  <w:style w:type="character" w:customStyle="1" w:styleId="BoxCopyChar">
    <w:name w:val="Box Copy Char"/>
    <w:basedOn w:val="DefaultParagraphFont"/>
    <w:link w:val="BoxCopy"/>
    <w:rsid w:val="00AD6284"/>
    <w:rPr>
      <w:rFonts w:ascii="Arial" w:hAnsi="Arial" w:cs="Times New Roman (Body CS)"/>
      <w:color w:val="3F3F3F"/>
      <w:kern w:val="0"/>
      <w:sz w:val="20"/>
      <w:lang w:val="en-GB"/>
    </w:rPr>
  </w:style>
  <w:style w:type="character" w:customStyle="1" w:styleId="BoxBulletsChar">
    <w:name w:val="Box Bullets Char"/>
    <w:basedOn w:val="BoxCopyChar"/>
    <w:link w:val="BoxBullets"/>
    <w:rsid w:val="00380BFC"/>
    <w:rPr>
      <w:rFonts w:ascii="Arial" w:hAnsi="Arial" w:cs="Times New Roman (Body CS)"/>
      <w:color w:val="3F3F3F"/>
      <w:kern w:val="0"/>
      <w:sz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D428E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  <w14:ligatures w14:val="none"/>
    </w:rPr>
  </w:style>
  <w:style w:type="paragraph" w:customStyle="1" w:styleId="BasicParagraph">
    <w:name w:val="[Basic Paragraph]"/>
    <w:basedOn w:val="Normal"/>
    <w:uiPriority w:val="99"/>
    <w:rsid w:val="006248AA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885438"/>
    <w:rPr>
      <w:rFonts w:asciiTheme="majorHAnsi" w:eastAsiaTheme="majorEastAsia" w:hAnsiTheme="majorHAnsi" w:cstheme="majorBidi"/>
      <w:b/>
      <w:bCs/>
      <w:color w:val="3F0730"/>
      <w:sz w:val="28"/>
      <w:szCs w:val="26"/>
      <w:lang w:val="en-GB"/>
      <w14:ligatures w14:val="none"/>
    </w:rPr>
  </w:style>
  <w:style w:type="paragraph" w:customStyle="1" w:styleId="TableColumnHeading">
    <w:name w:val="Table Column Heading"/>
    <w:basedOn w:val="BodyText"/>
    <w:uiPriority w:val="7"/>
    <w:qFormat/>
    <w:rsid w:val="00885438"/>
    <w:pPr>
      <w:spacing w:before="60" w:after="60"/>
    </w:pPr>
    <w:rPr>
      <w:rFonts w:asciiTheme="minorHAnsi" w:hAnsiTheme="minorHAnsi" w:cstheme="minorBidi"/>
      <w:b/>
      <w:bCs/>
      <w:color w:val="auto"/>
      <w:szCs w:val="20"/>
      <w:lang w:val="en-GB"/>
      <w14:ligatures w14:val="none"/>
    </w:rPr>
  </w:style>
  <w:style w:type="character" w:customStyle="1" w:styleId="Bold">
    <w:name w:val="Bold"/>
    <w:basedOn w:val="DefaultParagraphFont"/>
    <w:uiPriority w:val="2"/>
    <w:qFormat/>
    <w:rsid w:val="00885438"/>
    <w:rPr>
      <w:rFonts w:asciiTheme="minorHAnsi" w:hAnsiTheme="minorHAnsi"/>
      <w:b/>
      <w:i w:val="0"/>
      <w:color w:val="auto"/>
    </w:rPr>
  </w:style>
  <w:style w:type="paragraph" w:customStyle="1" w:styleId="DocumentTitle">
    <w:name w:val="Document Title"/>
    <w:next w:val="Normal"/>
    <w:uiPriority w:val="26"/>
    <w:rsid w:val="00885438"/>
    <w:pPr>
      <w:framePr w:w="8108" w:wrap="notBeside" w:vAnchor="page" w:hAnchor="page" w:x="710" w:y="2149" w:anchorLock="1"/>
      <w:spacing w:after="120"/>
      <w:ind w:right="306"/>
    </w:pPr>
    <w:rPr>
      <w:rFonts w:asciiTheme="majorHAnsi" w:hAnsiTheme="majorHAnsi" w:cstheme="minorBidi"/>
      <w:b/>
      <w:bCs/>
      <w:color w:val="FF00FF" w:themeColor="text1"/>
      <w:sz w:val="52"/>
      <w:szCs w:val="22"/>
      <w:lang w:val="en-GB"/>
      <w14:ligatures w14:val="none"/>
    </w:rPr>
  </w:style>
  <w:style w:type="paragraph" w:customStyle="1" w:styleId="NumberedBullet1">
    <w:name w:val="Numbered Bullet 1"/>
    <w:basedOn w:val="BodyText"/>
    <w:uiPriority w:val="5"/>
    <w:qFormat/>
    <w:rsid w:val="00885438"/>
    <w:pPr>
      <w:numPr>
        <w:numId w:val="23"/>
      </w:numPr>
      <w:tabs>
        <w:tab w:val="num" w:pos="360"/>
      </w:tabs>
      <w:spacing w:before="60" w:after="60"/>
      <w:ind w:left="0" w:firstLine="0"/>
    </w:pPr>
    <w:rPr>
      <w:rFonts w:asciiTheme="minorHAnsi" w:hAnsiTheme="minorHAnsi" w:cstheme="minorBidi"/>
      <w:color w:val="auto"/>
      <w:szCs w:val="20"/>
      <w:lang w:val="en-GB"/>
      <w14:ligatures w14:val="none"/>
    </w:rPr>
  </w:style>
  <w:style w:type="paragraph" w:customStyle="1" w:styleId="NumberedBullet2">
    <w:name w:val="Numbered Bullet 2"/>
    <w:basedOn w:val="BodyText"/>
    <w:uiPriority w:val="5"/>
    <w:qFormat/>
    <w:rsid w:val="00885438"/>
    <w:pPr>
      <w:numPr>
        <w:ilvl w:val="1"/>
        <w:numId w:val="23"/>
      </w:numPr>
      <w:tabs>
        <w:tab w:val="num" w:pos="360"/>
        <w:tab w:val="left" w:pos="709"/>
      </w:tabs>
      <w:ind w:left="0" w:firstLine="0"/>
    </w:pPr>
    <w:rPr>
      <w:rFonts w:asciiTheme="minorHAnsi" w:hAnsiTheme="minorHAnsi" w:cstheme="minorBidi"/>
      <w:color w:val="auto"/>
      <w:szCs w:val="20"/>
      <w:lang w:val="en-GB"/>
      <w14:ligatures w14:val="none"/>
    </w:rPr>
  </w:style>
  <w:style w:type="paragraph" w:customStyle="1" w:styleId="NumberedBullet3">
    <w:name w:val="Numbered Bullet 3"/>
    <w:basedOn w:val="BodyText"/>
    <w:uiPriority w:val="5"/>
    <w:qFormat/>
    <w:rsid w:val="00885438"/>
    <w:pPr>
      <w:numPr>
        <w:ilvl w:val="2"/>
        <w:numId w:val="23"/>
      </w:numPr>
      <w:tabs>
        <w:tab w:val="num" w:pos="360"/>
        <w:tab w:val="left" w:pos="1276"/>
      </w:tabs>
      <w:ind w:left="993" w:firstLine="0"/>
    </w:pPr>
    <w:rPr>
      <w:rFonts w:asciiTheme="minorHAnsi" w:hAnsiTheme="minorHAnsi" w:cstheme="minorBidi"/>
      <w:color w:val="auto"/>
      <w:szCs w:val="20"/>
      <w:lang w:val="en-GB"/>
      <w14:ligatures w14:val="none"/>
    </w:rPr>
  </w:style>
  <w:style w:type="numbering" w:customStyle="1" w:styleId="NumberedBulletsList">
    <w:name w:val="Numbered Bullets List"/>
    <w:uiPriority w:val="99"/>
    <w:rsid w:val="00885438"/>
    <w:pPr>
      <w:numPr>
        <w:numId w:val="22"/>
      </w:numPr>
    </w:pPr>
  </w:style>
  <w:style w:type="character" w:styleId="PlaceholderText">
    <w:name w:val="Placeholder Text"/>
    <w:basedOn w:val="DefaultParagraphFont"/>
    <w:uiPriority w:val="99"/>
    <w:semiHidden/>
    <w:rsid w:val="00885438"/>
    <w:rPr>
      <w:color w:val="808080"/>
    </w:rPr>
  </w:style>
  <w:style w:type="character" w:customStyle="1" w:styleId="HighlightAccent4">
    <w:name w:val="Highlight Accent 4"/>
    <w:basedOn w:val="DefaultParagraphFont"/>
    <w:uiPriority w:val="9"/>
    <w:qFormat/>
    <w:rsid w:val="00885438"/>
    <w:rPr>
      <w:rFonts w:asciiTheme="minorHAnsi" w:hAnsiTheme="minorHAnsi"/>
      <w:color w:val="FF00FF" w:themeColor="text1"/>
      <w:bdr w:val="none" w:sz="0" w:space="0" w:color="auto"/>
      <w:shd w:val="clear" w:color="auto" w:fill="FFFFFF" w:themeFill="accent5" w:themeFillTint="66"/>
    </w:rPr>
  </w:style>
  <w:style w:type="table" w:customStyle="1" w:styleId="NationalGrid">
    <w:name w:val="National Grid"/>
    <w:basedOn w:val="TableNormal"/>
    <w:uiPriority w:val="99"/>
    <w:rsid w:val="00885438"/>
    <w:pPr>
      <w:spacing w:before="60" w:after="60"/>
    </w:pPr>
    <w:rPr>
      <w:rFonts w:asciiTheme="minorHAnsi" w:hAnsiTheme="minorHAnsi" w:cstheme="minorBidi"/>
      <w:color w:val="auto"/>
      <w:szCs w:val="20"/>
      <w:lang w:val="en-NZ"/>
      <w14:ligatures w14:val="none"/>
    </w:rPr>
    <w:tblPr>
      <w:tblBorders>
        <w:top w:val="single" w:sz="4" w:space="0" w:color="FF00FF"/>
        <w:bottom w:val="single" w:sz="4" w:space="0" w:color="FF00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FFFFF" w:themeColor="accent1"/>
          <w:left w:val="nil"/>
          <w:bottom w:val="single" w:sz="8" w:space="0" w:color="FFFFFF" w:themeColor="accent1"/>
          <w:right w:val="nil"/>
          <w:insideH w:val="nil"/>
          <w:insideV w:val="nil"/>
          <w:tl2br w:val="nil"/>
          <w:tr2bl w:val="nil"/>
        </w:tcBorders>
        <w:shd w:val="clear" w:color="auto" w:fill="3E0630" w:themeFill="background1"/>
      </w:tcPr>
    </w:tblStylePr>
    <w:tblStylePr w:type="lastRow">
      <w:tblPr/>
      <w:tcPr>
        <w:tcBorders>
          <w:top w:val="single" w:sz="4" w:space="0" w:color="FFFFFF" w:themeColor="accent1"/>
          <w:bottom w:val="single" w:sz="4" w:space="0" w:color="FFFFFF" w:themeColor="accent1"/>
        </w:tcBorders>
        <w:shd w:val="clear" w:color="auto" w:fill="auto"/>
      </w:tcPr>
    </w:tblStylePr>
  </w:style>
  <w:style w:type="paragraph" w:customStyle="1" w:styleId="Introtext">
    <w:name w:val="Intro text"/>
    <w:basedOn w:val="Normal"/>
    <w:uiPriority w:val="99"/>
    <w:qFormat/>
    <w:rsid w:val="00885438"/>
    <w:rPr>
      <w:rFonts w:asciiTheme="minorHAnsi" w:hAnsiTheme="minorHAnsi" w:cstheme="minorBidi"/>
      <w:color w:val="3F0730"/>
      <w:sz w:val="24"/>
      <w:lang w:val="en-GB"/>
      <w14:ligatures w14:val="none"/>
    </w:rPr>
  </w:style>
  <w:style w:type="table" w:customStyle="1" w:styleId="NESO">
    <w:name w:val="NESO"/>
    <w:basedOn w:val="TableNormal"/>
    <w:uiPriority w:val="99"/>
    <w:rsid w:val="00885438"/>
    <w:pPr>
      <w:spacing w:before="60" w:after="60"/>
    </w:pPr>
    <w:rPr>
      <w:rFonts w:asciiTheme="minorHAnsi" w:hAnsiTheme="minorHAnsi" w:cstheme="minorBidi"/>
      <w:color w:val="auto"/>
      <w:szCs w:val="20"/>
      <w:lang w:val="en-NZ"/>
      <w14:ligatures w14:val="none"/>
    </w:rPr>
    <w:tblPr>
      <w:tblBorders>
        <w:top w:val="single" w:sz="4" w:space="0" w:color="FF00FF"/>
        <w:bottom w:val="single" w:sz="4" w:space="0" w:color="FF00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FFFFF" w:themeColor="accent1"/>
          <w:left w:val="nil"/>
          <w:bottom w:val="single" w:sz="8" w:space="0" w:color="FFFFFF" w:themeColor="accent1"/>
          <w:right w:val="nil"/>
          <w:insideH w:val="nil"/>
          <w:insideV w:val="nil"/>
          <w:tl2br w:val="nil"/>
          <w:tr2bl w:val="nil"/>
        </w:tcBorders>
        <w:shd w:val="clear" w:color="auto" w:fill="3E0630" w:themeFill="background1"/>
      </w:tcPr>
    </w:tblStylePr>
    <w:tblStylePr w:type="lastRow">
      <w:tblPr/>
      <w:tcPr>
        <w:tcBorders>
          <w:top w:val="single" w:sz="4" w:space="0" w:color="FFFFFF" w:themeColor="accent1"/>
          <w:bottom w:val="single" w:sz="4" w:space="0" w:color="FFFFFF" w:themeColor="accent1"/>
        </w:tcBorders>
        <w:shd w:val="clear" w:color="auto" w:fill="auto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88543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85438"/>
  </w:style>
  <w:style w:type="paragraph" w:styleId="Revision">
    <w:name w:val="Revision"/>
    <w:hidden/>
    <w:uiPriority w:val="99"/>
    <w:semiHidden/>
    <w:rsid w:val="000039CA"/>
  </w:style>
  <w:style w:type="character" w:styleId="CommentReference">
    <w:name w:val="annotation reference"/>
    <w:basedOn w:val="DefaultParagraphFont"/>
    <w:uiPriority w:val="99"/>
    <w:semiHidden/>
    <w:unhideWhenUsed/>
    <w:rsid w:val="000039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39C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39C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39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39CA"/>
    <w:rPr>
      <w:b/>
      <w:bCs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F6633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6633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F663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A5BEA"/>
    <w:rPr>
      <w:color w:val="FFFF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5BEA"/>
    <w:rPr>
      <w:color w:val="605E5C"/>
      <w:shd w:val="clear" w:color="auto" w:fill="E1DFDD"/>
    </w:rPr>
  </w:style>
  <w:style w:type="table" w:customStyle="1" w:styleId="GridTable6Colorful-Accent11">
    <w:name w:val="Grid Table 6 Colorful - Accent 11"/>
    <w:basedOn w:val="TableNormal"/>
    <w:next w:val="GridTable6Colorful-Accent1"/>
    <w:uiPriority w:val="51"/>
    <w:rsid w:val="00D514B5"/>
    <w:rPr>
      <w:rFonts w:ascii="Arial" w:hAnsi="Arial" w:cs="Times New Roman"/>
      <w:color w:val="BF00BF"/>
      <w:szCs w:val="20"/>
      <w:lang w:val="en-NZ"/>
      <w14:ligatures w14:val="none"/>
    </w:rPr>
    <w:tblPr>
      <w:tblStyleRowBandSize w:val="1"/>
      <w:tblStyleColBandSize w:val="1"/>
      <w:tblBorders>
        <w:top w:val="single" w:sz="4" w:space="0" w:color="FF66FF"/>
        <w:left w:val="single" w:sz="4" w:space="0" w:color="FF66FF"/>
        <w:bottom w:val="single" w:sz="4" w:space="0" w:color="FF66FF"/>
        <w:right w:val="single" w:sz="4" w:space="0" w:color="FF66FF"/>
        <w:insideH w:val="single" w:sz="4" w:space="0" w:color="FF66FF"/>
        <w:insideV w:val="single" w:sz="4" w:space="0" w:color="FF66FF"/>
      </w:tblBorders>
    </w:tblPr>
    <w:tblStylePr w:type="firstRow">
      <w:rPr>
        <w:b/>
        <w:bCs/>
      </w:rPr>
      <w:tblPr/>
      <w:tcPr>
        <w:tcBorders>
          <w:bottom w:val="single" w:sz="12" w:space="0" w:color="FF66FF"/>
        </w:tcBorders>
      </w:tcPr>
    </w:tblStylePr>
    <w:tblStylePr w:type="lastRow">
      <w:rPr>
        <w:b/>
        <w:bCs/>
      </w:rPr>
      <w:tblPr/>
      <w:tcPr>
        <w:tcBorders>
          <w:top w:val="double" w:sz="4" w:space="0" w:color="FF66F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FF"/>
      </w:tcPr>
    </w:tblStylePr>
    <w:tblStylePr w:type="band1Horz">
      <w:tblPr/>
      <w:tcPr>
        <w:shd w:val="clear" w:color="auto" w:fill="FFCCFF"/>
      </w:tcPr>
    </w:tblStylePr>
  </w:style>
  <w:style w:type="table" w:styleId="GridTable6Colorful-Accent1">
    <w:name w:val="Grid Table 6 Colorful Accent 1"/>
    <w:basedOn w:val="TableNormal"/>
    <w:uiPriority w:val="51"/>
    <w:rsid w:val="00D514B5"/>
    <w:rPr>
      <w:color w:val="BFBFBF" w:themeColor="accent1" w:themeShade="BF"/>
    </w:rPr>
    <w:tblPr>
      <w:tblStyleRowBandSize w:val="1"/>
      <w:tblStyleColBandSize w:val="1"/>
      <w:tblBorders>
        <w:top w:val="single" w:sz="4" w:space="0" w:color="FFFFFF" w:themeColor="accent1" w:themeTint="99"/>
        <w:left w:val="single" w:sz="4" w:space="0" w:color="FFFFFF" w:themeColor="accent1" w:themeTint="99"/>
        <w:bottom w:val="single" w:sz="4" w:space="0" w:color="FFFFFF" w:themeColor="accent1" w:themeTint="99"/>
        <w:right w:val="single" w:sz="4" w:space="0" w:color="FFFFFF" w:themeColor="accent1" w:themeTint="99"/>
        <w:insideH w:val="single" w:sz="4" w:space="0" w:color="FFFFFF" w:themeColor="accent1" w:themeTint="99"/>
        <w:insideV w:val="single" w:sz="4" w:space="0" w:color="FFFF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1" w:themeFillTint="33"/>
      </w:tcPr>
    </w:tblStylePr>
    <w:tblStylePr w:type="band1Horz">
      <w:tblPr/>
      <w:tcPr>
        <w:shd w:val="clear" w:color="auto" w:fill="FFFFFF" w:themeFill="accent1" w:themeFillTint="33"/>
      </w:tcPr>
    </w:tblStylePr>
  </w:style>
  <w:style w:type="table" w:customStyle="1" w:styleId="GridTable6Colorful-Accent12">
    <w:name w:val="Grid Table 6 Colorful - Accent 12"/>
    <w:basedOn w:val="TableNormal"/>
    <w:next w:val="GridTable6Colorful-Accent1"/>
    <w:uiPriority w:val="51"/>
    <w:rsid w:val="000F530E"/>
    <w:rPr>
      <w:rFonts w:ascii="Arial" w:hAnsi="Arial" w:cs="Times New Roman"/>
      <w:color w:val="BF00BF"/>
      <w:szCs w:val="20"/>
      <w:lang w:val="en-NZ"/>
      <w14:ligatures w14:val="none"/>
    </w:rPr>
    <w:tblPr>
      <w:tblStyleRowBandSize w:val="1"/>
      <w:tblStyleColBandSize w:val="1"/>
      <w:tblBorders>
        <w:top w:val="single" w:sz="4" w:space="0" w:color="FF66FF"/>
        <w:left w:val="single" w:sz="4" w:space="0" w:color="FF66FF"/>
        <w:bottom w:val="single" w:sz="4" w:space="0" w:color="FF66FF"/>
        <w:right w:val="single" w:sz="4" w:space="0" w:color="FF66FF"/>
        <w:insideH w:val="single" w:sz="4" w:space="0" w:color="FF66FF"/>
        <w:insideV w:val="single" w:sz="4" w:space="0" w:color="FF66FF"/>
      </w:tblBorders>
    </w:tblPr>
    <w:tblStylePr w:type="firstRow">
      <w:rPr>
        <w:b/>
        <w:bCs/>
      </w:rPr>
      <w:tblPr/>
      <w:tcPr>
        <w:tcBorders>
          <w:bottom w:val="single" w:sz="12" w:space="0" w:color="FF66FF"/>
        </w:tcBorders>
      </w:tcPr>
    </w:tblStylePr>
    <w:tblStylePr w:type="lastRow">
      <w:rPr>
        <w:b/>
        <w:bCs/>
      </w:rPr>
      <w:tblPr/>
      <w:tcPr>
        <w:tcBorders>
          <w:top w:val="double" w:sz="4" w:space="0" w:color="FF66F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FF"/>
      </w:tcPr>
    </w:tblStylePr>
    <w:tblStylePr w:type="band1Horz">
      <w:tblPr/>
      <w:tcPr>
        <w:shd w:val="clear" w:color="auto" w:fill="FFCC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2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248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1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50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10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3494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6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5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9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2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14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17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5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yperlink" Target="http://www.powercut105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neso.energy/document/287286/download" TargetMode="External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ssets.publishing.service.gov.uk/media/65f8343f78087a001a59ebc0/esec-guidance-revised-november-2019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NESO pink 2">
  <a:themeElements>
    <a:clrScheme name="NESO Primary Colours">
      <a:dk1>
        <a:srgbClr val="FF00FF"/>
      </a:dk1>
      <a:lt1>
        <a:srgbClr val="3E0630"/>
      </a:lt1>
      <a:dk2>
        <a:srgbClr val="793763"/>
      </a:dk2>
      <a:lt2>
        <a:srgbClr val="FFFFFF"/>
      </a:lt2>
      <a:accent1>
        <a:srgbClr val="FFFFFF"/>
      </a:accent1>
      <a:accent2>
        <a:srgbClr val="FFFFFF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NESO pink 2" id="{73F5EE8B-2A1A-994C-BC04-098443A7B85B}" vid="{C53C2833-12AF-F54D-B5E5-2819029F608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8" ma:contentTypeDescription="Create a new document." ma:contentTypeScope="" ma:versionID="43d7c0f99278b13ffcba94fb9c66aba3">
  <xsd:schema xmlns:xsd="http://www.w3.org/2001/XMLSchema" xmlns:xs="http://www.w3.org/2001/XMLSchema" xmlns:p="http://schemas.microsoft.com/office/2006/metadata/properties" xmlns:ns2="dec74c4c-1639-4502-8f90-b4ce03410dfb" xmlns:ns3="97b6fe81-1556-4112-94ca-31043ca39b71" xmlns:ns4="cadce026-d35b-4a62-a2ee-1436bb44fb55" targetNamespace="http://schemas.microsoft.com/office/2006/metadata/properties" ma:root="true" ma:fieldsID="3fa0eeb5e3a14cf837f4ded2a7da305b" ns2:_="" ns3:_="" ns4:_="">
    <xsd:import namespace="dec74c4c-1639-4502-8f90-b4ce03410dfb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dec74c4c-1639-4502-8f90-b4ce03410dfb">
      <Terms xmlns="http://schemas.microsoft.com/office/infopath/2007/PartnerControls"/>
    </lcf76f155ced4ddcb4097134ff3c332f>
    <SharedWithUsers xmlns="97b6fe81-1556-4112-94ca-31043ca39b7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2EFD673-CCAB-3649-8281-AF0144E993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DE330B-CE27-43E2-B7A9-C72B26A0F9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7AB464-3CD4-4B32-908F-D652F8E629CE}"/>
</file>

<file path=customXml/itemProps4.xml><?xml version="1.0" encoding="utf-8"?>
<ds:datastoreItem xmlns:ds="http://schemas.openxmlformats.org/officeDocument/2006/customXml" ds:itemID="{E4823539-E1C3-4DF9-90F2-38DE923CA347}">
  <ds:schemaRefs>
    <ds:schemaRef ds:uri="http://schemas.microsoft.com/office/2006/metadata/properties"/>
    <ds:schemaRef ds:uri="http://schemas.microsoft.com/office/infopath/2007/PartnerControls"/>
    <ds:schemaRef ds:uri="35ebc48a-dc9e-45bc-8496-b347132bae57"/>
    <ds:schemaRef ds:uri="63cc5491-11d0-42b6-aa67-deea8f49087f"/>
    <ds:schemaRef ds:uri="2e3132a0-aaf2-4326-8928-c084593c09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1659</Words>
  <Characters>9462</Characters>
  <Application>Microsoft Office Word</Application>
  <DocSecurity>4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11099</CharactersWithSpaces>
  <SharedDoc>false</SharedDoc>
  <HLinks>
    <vt:vector size="18" baseType="variant">
      <vt:variant>
        <vt:i4>2162748</vt:i4>
      </vt:variant>
      <vt:variant>
        <vt:i4>3</vt:i4>
      </vt:variant>
      <vt:variant>
        <vt:i4>0</vt:i4>
      </vt:variant>
      <vt:variant>
        <vt:i4>5</vt:i4>
      </vt:variant>
      <vt:variant>
        <vt:lpwstr>http://www.powercut105.com/</vt:lpwstr>
      </vt:variant>
      <vt:variant>
        <vt:lpwstr/>
      </vt:variant>
      <vt:variant>
        <vt:i4>1638431</vt:i4>
      </vt:variant>
      <vt:variant>
        <vt:i4>0</vt:i4>
      </vt:variant>
      <vt:variant>
        <vt:i4>0</vt:i4>
      </vt:variant>
      <vt:variant>
        <vt:i4>5</vt:i4>
      </vt:variant>
      <vt:variant>
        <vt:lpwstr>https://www.neso.energy/document/287286/download</vt:lpwstr>
      </vt:variant>
      <vt:variant>
        <vt:lpwstr/>
      </vt:variant>
      <vt:variant>
        <vt:i4>6291565</vt:i4>
      </vt:variant>
      <vt:variant>
        <vt:i4>0</vt:i4>
      </vt:variant>
      <vt:variant>
        <vt:i4>0</vt:i4>
      </vt:variant>
      <vt:variant>
        <vt:i4>5</vt:i4>
      </vt:variant>
      <vt:variant>
        <vt:lpwstr>https://assets.publishing.service.gov.uk/media/65f8343f78087a001a59ebc0/esec-guidance-revised-november-2019.pdf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Hall</dc:creator>
  <cp:keywords/>
  <dc:description/>
  <cp:lastModifiedBy>Rebecca Scott [NESO]</cp:lastModifiedBy>
  <cp:revision>30</cp:revision>
  <cp:lastPrinted>2024-09-05T11:23:00Z</cp:lastPrinted>
  <dcterms:created xsi:type="dcterms:W3CDTF">2025-06-23T18:27:00Z</dcterms:created>
  <dcterms:modified xsi:type="dcterms:W3CDTF">2025-07-15T16:06:00Z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0x010100D6D827E7FA3BF940826F8BFC00472608</vt:lpwstr>
  </property>
  <property fmtid="{D5CDD505-2E9C-101B-9397-08002B2CF9AE}" pid="3" name="MediaServiceImageTags">
    <vt:lpwstr/>
  </property>
  <property fmtid="{D5CDD505-2E9C-101B-9397-08002B2CF9AE}" pid="4" name="Order">
    <vt:r8>3473400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MSIP_Label_624b1752-a977-4927-b9e6-e48a43684aee_Enabled">
    <vt:lpwstr>true</vt:lpwstr>
  </property>
  <property fmtid="{D5CDD505-2E9C-101B-9397-08002B2CF9AE}" pid="12" name="MSIP_Label_624b1752-a977-4927-b9e6-e48a43684aee_SetDate">
    <vt:lpwstr>2025-06-23T10:14:15Z</vt:lpwstr>
  </property>
  <property fmtid="{D5CDD505-2E9C-101B-9397-08002B2CF9AE}" pid="13" name="MSIP_Label_624b1752-a977-4927-b9e6-e48a43684aee_Method">
    <vt:lpwstr>Privileged</vt:lpwstr>
  </property>
  <property fmtid="{D5CDD505-2E9C-101B-9397-08002B2CF9AE}" pid="14" name="MSIP_Label_624b1752-a977-4927-b9e6-e48a43684aee_Name">
    <vt:lpwstr>Public</vt:lpwstr>
  </property>
  <property fmtid="{D5CDD505-2E9C-101B-9397-08002B2CF9AE}" pid="15" name="MSIP_Label_624b1752-a977-4927-b9e6-e48a43684aee_SiteId">
    <vt:lpwstr>031a09bc-a2bf-44df-888e-4e09355b7a24</vt:lpwstr>
  </property>
  <property fmtid="{D5CDD505-2E9C-101B-9397-08002B2CF9AE}" pid="16" name="MSIP_Label_624b1752-a977-4927-b9e6-e48a43684aee_ActionId">
    <vt:lpwstr>d495ebb9-4ebc-43b0-ba94-dae07f94c109</vt:lpwstr>
  </property>
  <property fmtid="{D5CDD505-2E9C-101B-9397-08002B2CF9AE}" pid="17" name="MSIP_Label_624b1752-a977-4927-b9e6-e48a43684aee_ContentBits">
    <vt:lpwstr>0</vt:lpwstr>
  </property>
</Properties>
</file>